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4A445" w14:textId="77777777" w:rsidR="00CE5B1A" w:rsidRPr="00CE5B1A" w:rsidRDefault="006331E0" w:rsidP="00CE5B1A">
      <w:pPr>
        <w:pStyle w:val="Default"/>
        <w:jc w:val="both"/>
        <w:rPr>
          <w:sz w:val="56"/>
          <w:szCs w:val="40"/>
        </w:rPr>
      </w:pPr>
      <w:bookmarkStart w:id="0" w:name="_Hlk146115305"/>
      <w:bookmarkEnd w:id="0"/>
      <w:r>
        <w:rPr>
          <w:sz w:val="56"/>
          <w:szCs w:val="40"/>
        </w:rPr>
        <w:t>PRESSE</w:t>
      </w:r>
      <w:r w:rsidR="00CE5B1A" w:rsidRPr="00CE5B1A">
        <w:rPr>
          <w:sz w:val="56"/>
          <w:szCs w:val="40"/>
        </w:rPr>
        <w:t xml:space="preserve">INFORMATION </w:t>
      </w:r>
    </w:p>
    <w:p w14:paraId="2D3E9AA6" w14:textId="77777777" w:rsidR="00CE5B1A" w:rsidRDefault="00CE5B1A" w:rsidP="00CE5B1A">
      <w:pPr>
        <w:pStyle w:val="Default"/>
        <w:jc w:val="both"/>
        <w:rPr>
          <w:sz w:val="22"/>
          <w:szCs w:val="22"/>
        </w:rPr>
      </w:pPr>
    </w:p>
    <w:p w14:paraId="55BF92E4" w14:textId="77777777" w:rsidR="00CE5B1A" w:rsidRDefault="00CE5B1A" w:rsidP="00CE5B1A">
      <w:pPr>
        <w:pStyle w:val="Default"/>
        <w:jc w:val="both"/>
        <w:rPr>
          <w:sz w:val="22"/>
          <w:szCs w:val="22"/>
        </w:rPr>
      </w:pPr>
    </w:p>
    <w:p w14:paraId="317324B3" w14:textId="0E2192A5" w:rsidR="00CE5B1A" w:rsidRPr="00CE5B1A" w:rsidRDefault="00CE5B1A" w:rsidP="00CE5B1A">
      <w:pPr>
        <w:pStyle w:val="Default"/>
        <w:jc w:val="both"/>
        <w:rPr>
          <w:sz w:val="20"/>
          <w:szCs w:val="20"/>
        </w:rPr>
      </w:pPr>
      <w:r w:rsidRPr="00CE5B1A">
        <w:rPr>
          <w:sz w:val="20"/>
          <w:szCs w:val="20"/>
        </w:rPr>
        <w:t xml:space="preserve">Datum: </w:t>
      </w:r>
      <w:r w:rsidR="00365EB6">
        <w:rPr>
          <w:sz w:val="20"/>
          <w:szCs w:val="20"/>
        </w:rPr>
        <w:t>20</w:t>
      </w:r>
      <w:r w:rsidR="008507C1">
        <w:rPr>
          <w:sz w:val="20"/>
          <w:szCs w:val="20"/>
        </w:rPr>
        <w:t>.10.2025</w:t>
      </w:r>
    </w:p>
    <w:p w14:paraId="2953A1C6" w14:textId="77777777" w:rsidR="00CE5B1A" w:rsidRDefault="00CE5B1A" w:rsidP="00CE5B1A">
      <w:pPr>
        <w:pStyle w:val="Default"/>
        <w:jc w:val="both"/>
        <w:rPr>
          <w:b/>
          <w:bCs/>
          <w:sz w:val="23"/>
          <w:szCs w:val="23"/>
        </w:rPr>
      </w:pPr>
    </w:p>
    <w:p w14:paraId="0871EBFF" w14:textId="19D7EF37" w:rsidR="003E3116" w:rsidRPr="003E3116" w:rsidRDefault="00CE5B1A" w:rsidP="003E3116">
      <w:pPr>
        <w:pStyle w:val="Default"/>
        <w:rPr>
          <w:sz w:val="31"/>
          <w:szCs w:val="31"/>
        </w:rPr>
      </w:pPr>
      <w:r w:rsidRPr="00CE5B1A">
        <w:rPr>
          <w:sz w:val="31"/>
          <w:szCs w:val="31"/>
        </w:rPr>
        <w:t>Müthing</w:t>
      </w:r>
      <w:r w:rsidR="003E3116">
        <w:rPr>
          <w:sz w:val="31"/>
          <w:szCs w:val="31"/>
        </w:rPr>
        <w:t>:</w:t>
      </w:r>
      <w:r w:rsidRPr="00CE5B1A">
        <w:rPr>
          <w:sz w:val="31"/>
          <w:szCs w:val="31"/>
        </w:rPr>
        <w:t xml:space="preserve"> </w:t>
      </w:r>
      <w:r w:rsidR="003E3116">
        <w:rPr>
          <w:sz w:val="31"/>
          <w:szCs w:val="31"/>
        </w:rPr>
        <w:t>Neue</w:t>
      </w:r>
      <w:r w:rsidR="00312AA7">
        <w:rPr>
          <w:sz w:val="31"/>
          <w:szCs w:val="31"/>
        </w:rPr>
        <w:t>s</w:t>
      </w:r>
      <w:r w:rsidR="00D77FE4">
        <w:rPr>
          <w:sz w:val="31"/>
          <w:szCs w:val="31"/>
        </w:rPr>
        <w:t xml:space="preserve"> </w:t>
      </w:r>
      <w:r w:rsidR="00312AA7">
        <w:rPr>
          <w:sz w:val="31"/>
          <w:szCs w:val="31"/>
        </w:rPr>
        <w:t>Seitenmulchgerät M</w:t>
      </w:r>
      <w:r w:rsidR="008507C1">
        <w:rPr>
          <w:sz w:val="31"/>
          <w:szCs w:val="31"/>
        </w:rPr>
        <w:t>üthing (MU)</w:t>
      </w:r>
      <w:r w:rsidR="00312AA7">
        <w:rPr>
          <w:sz w:val="31"/>
          <w:szCs w:val="31"/>
        </w:rPr>
        <w:t>-M/S</w:t>
      </w:r>
      <w:r w:rsidR="00772DD1">
        <w:rPr>
          <w:sz w:val="31"/>
          <w:szCs w:val="31"/>
        </w:rPr>
        <w:t xml:space="preserve"> Vario</w:t>
      </w:r>
      <w:r w:rsidR="00564555">
        <w:rPr>
          <w:sz w:val="31"/>
          <w:szCs w:val="31"/>
        </w:rPr>
        <w:t xml:space="preserve"> PLUS</w:t>
      </w:r>
      <w:r w:rsidR="00312AA7">
        <w:rPr>
          <w:sz w:val="31"/>
          <w:szCs w:val="31"/>
        </w:rPr>
        <w:t xml:space="preserve"> </w:t>
      </w:r>
      <w:r w:rsidR="008507C1">
        <w:rPr>
          <w:sz w:val="31"/>
          <w:szCs w:val="31"/>
        </w:rPr>
        <w:t xml:space="preserve">feiert erfolgreichen Verkaufsstart mit 200 </w:t>
      </w:r>
      <w:r w:rsidR="00452D0C">
        <w:rPr>
          <w:sz w:val="31"/>
          <w:szCs w:val="31"/>
        </w:rPr>
        <w:t>v</w:t>
      </w:r>
      <w:r w:rsidR="008507C1">
        <w:rPr>
          <w:sz w:val="31"/>
          <w:szCs w:val="31"/>
        </w:rPr>
        <w:t>erkauften Einheiten</w:t>
      </w:r>
    </w:p>
    <w:p w14:paraId="1577388E" w14:textId="77777777" w:rsidR="00AB7F1B" w:rsidRDefault="00AB7F1B" w:rsidP="00CE5B1A">
      <w:pPr>
        <w:pStyle w:val="Default"/>
        <w:jc w:val="both"/>
        <w:rPr>
          <w:sz w:val="20"/>
          <w:szCs w:val="20"/>
        </w:rPr>
      </w:pPr>
    </w:p>
    <w:p w14:paraId="75BB43F4" w14:textId="413D2849" w:rsidR="007F752C" w:rsidRPr="009B74BF" w:rsidRDefault="009B74BF" w:rsidP="00CE5B1A">
      <w:pPr>
        <w:pStyle w:val="Default"/>
        <w:jc w:val="both"/>
        <w:rPr>
          <w:szCs w:val="20"/>
        </w:rPr>
      </w:pPr>
      <w:r w:rsidRPr="009B74BF">
        <w:rPr>
          <w:szCs w:val="20"/>
        </w:rPr>
        <w:t>Mit dem neuen Seitenmulchgerät MU-M/S Vario</w:t>
      </w:r>
      <w:r w:rsidR="00564555">
        <w:rPr>
          <w:szCs w:val="20"/>
        </w:rPr>
        <w:t xml:space="preserve"> PLUS</w:t>
      </w:r>
      <w:r w:rsidRPr="009B74BF">
        <w:rPr>
          <w:szCs w:val="20"/>
        </w:rPr>
        <w:t xml:space="preserve"> unterstreicht Müthing erneut seine Kompetenz in puncto </w:t>
      </w:r>
      <w:r w:rsidR="00A6131E">
        <w:rPr>
          <w:szCs w:val="20"/>
        </w:rPr>
        <w:t>Vielseitigkeit</w:t>
      </w:r>
      <w:r w:rsidR="00626DA9">
        <w:rPr>
          <w:szCs w:val="20"/>
        </w:rPr>
        <w:t xml:space="preserve"> und</w:t>
      </w:r>
      <w:r w:rsidRPr="009B74BF">
        <w:rPr>
          <w:szCs w:val="20"/>
        </w:rPr>
        <w:t xml:space="preserve"> Bedienkomfort</w:t>
      </w:r>
      <w:r w:rsidR="00564555">
        <w:rPr>
          <w:szCs w:val="20"/>
        </w:rPr>
        <w:t xml:space="preserve"> der Mulch- und Pflegetechnik</w:t>
      </w:r>
      <w:r w:rsidRPr="009B74BF">
        <w:rPr>
          <w:szCs w:val="20"/>
        </w:rPr>
        <w:t>. Die innovative Vorgewende-Funktion im Flächenmodus erweitert den Einsatzbereich</w:t>
      </w:r>
      <w:r>
        <w:rPr>
          <w:szCs w:val="20"/>
        </w:rPr>
        <w:t xml:space="preserve"> der Maschine</w:t>
      </w:r>
      <w:r w:rsidRPr="009B74BF">
        <w:rPr>
          <w:szCs w:val="20"/>
        </w:rPr>
        <w:t xml:space="preserve"> deutlich – vo</w:t>
      </w:r>
      <w:r>
        <w:rPr>
          <w:szCs w:val="20"/>
        </w:rPr>
        <w:t>n der</w:t>
      </w:r>
      <w:r w:rsidRPr="009B74BF">
        <w:rPr>
          <w:szCs w:val="20"/>
        </w:rPr>
        <w:t xml:space="preserve"> professionellen Graben- und Böschungspflege bis hin zum effizienten Flächeneinsatz.</w:t>
      </w:r>
    </w:p>
    <w:p w14:paraId="286C4308" w14:textId="77777777" w:rsidR="009B74BF" w:rsidRDefault="009B74BF" w:rsidP="00CE5B1A">
      <w:pPr>
        <w:pStyle w:val="Default"/>
        <w:jc w:val="both"/>
        <w:rPr>
          <w:sz w:val="20"/>
          <w:szCs w:val="20"/>
        </w:rPr>
      </w:pPr>
    </w:p>
    <w:p w14:paraId="032023BA" w14:textId="25272F29" w:rsidR="004B2ABC" w:rsidRDefault="007F752C" w:rsidP="00CE5B1A">
      <w:pPr>
        <w:pStyle w:val="Default"/>
        <w:jc w:val="both"/>
        <w:rPr>
          <w:ins w:id="1" w:author="Lukas Beckmann - Müthing Soest" w:date="2025-10-10T13:00:00Z" w16du:dateUtc="2025-10-10T11:00:00Z"/>
          <w:sz w:val="18"/>
          <w:szCs w:val="18"/>
        </w:rPr>
      </w:pPr>
      <w:r w:rsidRPr="007F752C">
        <w:rPr>
          <w:sz w:val="18"/>
          <w:szCs w:val="18"/>
        </w:rPr>
        <w:t>Erstmals vorgestellt wurde der MU-M/S Vario</w:t>
      </w:r>
      <w:r w:rsidR="00564555">
        <w:rPr>
          <w:sz w:val="18"/>
          <w:szCs w:val="18"/>
        </w:rPr>
        <w:t xml:space="preserve"> PLUS</w:t>
      </w:r>
      <w:r>
        <w:rPr>
          <w:sz w:val="18"/>
          <w:szCs w:val="18"/>
        </w:rPr>
        <w:t>, der für Traktoren von 160 bis 200 PS ausgelegt ist,</w:t>
      </w:r>
      <w:r w:rsidRPr="007F752C">
        <w:rPr>
          <w:sz w:val="18"/>
          <w:szCs w:val="18"/>
        </w:rPr>
        <w:t xml:space="preserve"> auf der </w:t>
      </w:r>
      <w:proofErr w:type="spellStart"/>
      <w:r w:rsidRPr="007F752C">
        <w:rPr>
          <w:sz w:val="18"/>
          <w:szCs w:val="18"/>
        </w:rPr>
        <w:t>Agritechnica</w:t>
      </w:r>
      <w:proofErr w:type="spellEnd"/>
      <w:r w:rsidRPr="007F752C">
        <w:rPr>
          <w:sz w:val="18"/>
          <w:szCs w:val="18"/>
        </w:rPr>
        <w:t xml:space="preserve"> 2023. </w:t>
      </w:r>
      <w:r w:rsidR="007F3EAA">
        <w:rPr>
          <w:sz w:val="18"/>
          <w:szCs w:val="18"/>
        </w:rPr>
        <w:t xml:space="preserve">Das Gerät </w:t>
      </w:r>
      <w:r w:rsidR="00301DCC">
        <w:rPr>
          <w:sz w:val="18"/>
          <w:szCs w:val="18"/>
        </w:rPr>
        <w:t>ist mit</w:t>
      </w:r>
      <w:r w:rsidR="007F3EAA">
        <w:rPr>
          <w:sz w:val="18"/>
          <w:szCs w:val="18"/>
        </w:rPr>
        <w:t xml:space="preserve"> 2,20 m, 2,50 m, und 2,80 m Arbeitsbreite erhältlich </w:t>
      </w:r>
      <w:r w:rsidR="005857C7">
        <w:rPr>
          <w:sz w:val="18"/>
          <w:szCs w:val="18"/>
        </w:rPr>
        <w:t xml:space="preserve">und </w:t>
      </w:r>
      <w:r w:rsidR="007F3EAA">
        <w:rPr>
          <w:sz w:val="18"/>
          <w:szCs w:val="18"/>
        </w:rPr>
        <w:t xml:space="preserve">verfügt </w:t>
      </w:r>
      <w:r w:rsidR="00C0254C">
        <w:rPr>
          <w:sz w:val="18"/>
          <w:szCs w:val="18"/>
        </w:rPr>
        <w:t xml:space="preserve">für den Einsatz auf der Fläche über </w:t>
      </w:r>
      <w:r w:rsidR="005857C7">
        <w:rPr>
          <w:sz w:val="18"/>
          <w:szCs w:val="18"/>
        </w:rPr>
        <w:t xml:space="preserve">eine </w:t>
      </w:r>
      <w:r w:rsidR="00C81C4F">
        <w:rPr>
          <w:sz w:val="18"/>
          <w:szCs w:val="18"/>
        </w:rPr>
        <w:t xml:space="preserve">integrierte, zuschaltbare </w:t>
      </w:r>
      <w:r w:rsidR="009F7ECA">
        <w:rPr>
          <w:sz w:val="18"/>
          <w:szCs w:val="18"/>
        </w:rPr>
        <w:t>Vorgewende-Funktion</w:t>
      </w:r>
      <w:r w:rsidR="00C81C4F">
        <w:rPr>
          <w:sz w:val="18"/>
          <w:szCs w:val="18"/>
        </w:rPr>
        <w:t xml:space="preserve">. </w:t>
      </w:r>
      <w:r w:rsidR="00C0254C">
        <w:rPr>
          <w:sz w:val="18"/>
          <w:szCs w:val="18"/>
        </w:rPr>
        <w:t xml:space="preserve">Mit nur einem </w:t>
      </w:r>
      <w:r w:rsidR="00C81C4F">
        <w:rPr>
          <w:sz w:val="18"/>
          <w:szCs w:val="18"/>
        </w:rPr>
        <w:t xml:space="preserve">Knopfdruck </w:t>
      </w:r>
      <w:r w:rsidR="00C0254C">
        <w:rPr>
          <w:sz w:val="18"/>
          <w:szCs w:val="18"/>
        </w:rPr>
        <w:t>ist es möglich</w:t>
      </w:r>
      <w:r w:rsidR="00CC184D">
        <w:rPr>
          <w:sz w:val="18"/>
          <w:szCs w:val="18"/>
        </w:rPr>
        <w:t>,</w:t>
      </w:r>
      <w:r w:rsidR="00C0254C">
        <w:rPr>
          <w:sz w:val="18"/>
          <w:szCs w:val="18"/>
        </w:rPr>
        <w:t xml:space="preserve"> </w:t>
      </w:r>
      <w:r w:rsidR="00C81C4F">
        <w:rPr>
          <w:sz w:val="18"/>
          <w:szCs w:val="18"/>
        </w:rPr>
        <w:t xml:space="preserve">zwischen </w:t>
      </w:r>
      <w:r w:rsidR="00174BBB">
        <w:rPr>
          <w:sz w:val="18"/>
          <w:szCs w:val="18"/>
        </w:rPr>
        <w:t xml:space="preserve">den Einsatzbereichen </w:t>
      </w:r>
      <w:r w:rsidR="00C81C4F">
        <w:rPr>
          <w:sz w:val="18"/>
          <w:szCs w:val="18"/>
        </w:rPr>
        <w:t>Grabe</w:t>
      </w:r>
      <w:r w:rsidR="005857C7">
        <w:rPr>
          <w:sz w:val="18"/>
          <w:szCs w:val="18"/>
        </w:rPr>
        <w:t>n</w:t>
      </w:r>
      <w:r w:rsidR="00C81C4F">
        <w:rPr>
          <w:sz w:val="18"/>
          <w:szCs w:val="18"/>
        </w:rPr>
        <w:t>-</w:t>
      </w:r>
      <w:r w:rsidR="005857C7">
        <w:rPr>
          <w:sz w:val="18"/>
          <w:szCs w:val="18"/>
        </w:rPr>
        <w:t xml:space="preserve"> und</w:t>
      </w:r>
      <w:r w:rsidR="00C81C4F">
        <w:rPr>
          <w:sz w:val="18"/>
          <w:szCs w:val="18"/>
        </w:rPr>
        <w:t xml:space="preserve"> Böschungspflege </w:t>
      </w:r>
      <w:r w:rsidR="005857C7">
        <w:rPr>
          <w:sz w:val="18"/>
          <w:szCs w:val="18"/>
        </w:rPr>
        <w:t>sowie</w:t>
      </w:r>
      <w:r w:rsidR="00A272EF">
        <w:rPr>
          <w:sz w:val="18"/>
          <w:szCs w:val="18"/>
        </w:rPr>
        <w:t xml:space="preserve"> </w:t>
      </w:r>
      <w:r w:rsidR="00BF5341">
        <w:rPr>
          <w:sz w:val="18"/>
          <w:szCs w:val="18"/>
        </w:rPr>
        <w:t xml:space="preserve">klassischem </w:t>
      </w:r>
      <w:r w:rsidR="00C81C4F">
        <w:rPr>
          <w:sz w:val="18"/>
          <w:szCs w:val="18"/>
        </w:rPr>
        <w:t>Flächeneinsatz</w:t>
      </w:r>
      <w:r w:rsidR="00CC184D">
        <w:rPr>
          <w:sz w:val="18"/>
          <w:szCs w:val="18"/>
        </w:rPr>
        <w:t xml:space="preserve"> zu wählen</w:t>
      </w:r>
      <w:r w:rsidR="00C81C4F">
        <w:rPr>
          <w:sz w:val="18"/>
          <w:szCs w:val="18"/>
        </w:rPr>
        <w:t xml:space="preserve">. </w:t>
      </w:r>
      <w:r w:rsidR="002123F2">
        <w:rPr>
          <w:sz w:val="18"/>
          <w:szCs w:val="18"/>
        </w:rPr>
        <w:t>Um die</w:t>
      </w:r>
      <w:r w:rsidR="00174BBB">
        <w:rPr>
          <w:sz w:val="18"/>
          <w:szCs w:val="18"/>
        </w:rPr>
        <w:t xml:space="preserve"> Arbeitseffizienz </w:t>
      </w:r>
      <w:r w:rsidR="002123F2">
        <w:rPr>
          <w:sz w:val="18"/>
          <w:szCs w:val="18"/>
        </w:rPr>
        <w:t xml:space="preserve">zu maximieren </w:t>
      </w:r>
      <w:r w:rsidR="00174BBB">
        <w:rPr>
          <w:sz w:val="18"/>
          <w:szCs w:val="18"/>
        </w:rPr>
        <w:t xml:space="preserve">und </w:t>
      </w:r>
      <w:r w:rsidR="002123F2">
        <w:rPr>
          <w:sz w:val="18"/>
          <w:szCs w:val="18"/>
        </w:rPr>
        <w:t xml:space="preserve">die </w:t>
      </w:r>
      <w:r w:rsidR="00174BBB">
        <w:rPr>
          <w:sz w:val="18"/>
          <w:szCs w:val="18"/>
        </w:rPr>
        <w:t>Wendezeiten</w:t>
      </w:r>
      <w:r w:rsidR="002123F2">
        <w:rPr>
          <w:sz w:val="18"/>
          <w:szCs w:val="18"/>
        </w:rPr>
        <w:t xml:space="preserve"> am Vorgewende zu minimieren, k</w:t>
      </w:r>
      <w:r w:rsidR="00174BBB">
        <w:rPr>
          <w:sz w:val="18"/>
          <w:szCs w:val="18"/>
        </w:rPr>
        <w:t xml:space="preserve">ann </w:t>
      </w:r>
      <w:r w:rsidR="002123F2">
        <w:rPr>
          <w:sz w:val="18"/>
          <w:szCs w:val="18"/>
        </w:rPr>
        <w:t xml:space="preserve">der </w:t>
      </w:r>
      <w:proofErr w:type="spellStart"/>
      <w:r w:rsidR="002123F2">
        <w:rPr>
          <w:sz w:val="18"/>
          <w:szCs w:val="18"/>
        </w:rPr>
        <w:t>Mulchkörper</w:t>
      </w:r>
      <w:proofErr w:type="spellEnd"/>
      <w:r w:rsidR="002123F2">
        <w:rPr>
          <w:sz w:val="18"/>
          <w:szCs w:val="18"/>
        </w:rPr>
        <w:t xml:space="preserve"> </w:t>
      </w:r>
      <w:r w:rsidR="00174BBB">
        <w:rPr>
          <w:sz w:val="18"/>
          <w:szCs w:val="18"/>
        </w:rPr>
        <w:t>im</w:t>
      </w:r>
      <w:r w:rsidR="003620DD">
        <w:rPr>
          <w:sz w:val="18"/>
          <w:szCs w:val="18"/>
        </w:rPr>
        <w:t xml:space="preserve"> Flächenmodus mit nur einem Steuergerät</w:t>
      </w:r>
      <w:r w:rsidR="002123F2">
        <w:rPr>
          <w:sz w:val="18"/>
          <w:szCs w:val="18"/>
        </w:rPr>
        <w:t xml:space="preserve"> </w:t>
      </w:r>
      <w:r w:rsidR="003620DD">
        <w:rPr>
          <w:sz w:val="18"/>
          <w:szCs w:val="18"/>
        </w:rPr>
        <w:t xml:space="preserve">schnell und einfach ausgehoben </w:t>
      </w:r>
      <w:r w:rsidR="00C0254C">
        <w:rPr>
          <w:sz w:val="18"/>
          <w:szCs w:val="18"/>
        </w:rPr>
        <w:t xml:space="preserve">und wieder abgesenkt </w:t>
      </w:r>
      <w:r w:rsidR="003620DD">
        <w:rPr>
          <w:sz w:val="18"/>
          <w:szCs w:val="18"/>
        </w:rPr>
        <w:t>werden</w:t>
      </w:r>
      <w:r w:rsidR="00CC184D">
        <w:rPr>
          <w:sz w:val="18"/>
          <w:szCs w:val="18"/>
        </w:rPr>
        <w:t>,</w:t>
      </w:r>
      <w:r w:rsidR="00C0254C">
        <w:rPr>
          <w:sz w:val="18"/>
          <w:szCs w:val="18"/>
        </w:rPr>
        <w:t xml:space="preserve"> ohne, dass weitere Steuergeräte oder das Hubwerk betätigt werden müssen</w:t>
      </w:r>
      <w:r w:rsidR="003620DD">
        <w:rPr>
          <w:sz w:val="18"/>
          <w:szCs w:val="18"/>
        </w:rPr>
        <w:t>.</w:t>
      </w:r>
      <w:r w:rsidR="007F3EAA">
        <w:rPr>
          <w:sz w:val="18"/>
          <w:szCs w:val="18"/>
        </w:rPr>
        <w:t xml:space="preserve"> </w:t>
      </w:r>
      <w:r w:rsidR="00564555">
        <w:rPr>
          <w:sz w:val="18"/>
          <w:szCs w:val="18"/>
        </w:rPr>
        <w:t>Besonders hervorzuheben ist hierbei, dass beim Aktivieren des Flächenmodus auch das serienmäßig integrierte MU-SOFA</w:t>
      </w:r>
      <w:r w:rsidR="00564555" w:rsidRPr="007D5719">
        <w:rPr>
          <w:sz w:val="18"/>
          <w:szCs w:val="18"/>
        </w:rPr>
        <w:t>®</w:t>
      </w:r>
      <w:r w:rsidR="00564555">
        <w:rPr>
          <w:sz w:val="18"/>
          <w:szCs w:val="18"/>
        </w:rPr>
        <w:t xml:space="preserve">-System zugeschaltet wird. Durch diese hydropneumatische Auflagedruckentlastung wird das Mulchgerät auf ganzer Arbeitsbreite gleichmäßig in der Höhe geführt und passt sich so optimal an Bodenunebenheiten an. Zusätzlich wird hierdurch der Druck auf die Stützwalze und damit der Verschleiß minimiert. </w:t>
      </w:r>
      <w:r w:rsidR="004B2ABC" w:rsidRPr="004B2ABC">
        <w:rPr>
          <w:sz w:val="18"/>
          <w:szCs w:val="18"/>
        </w:rPr>
        <w:t xml:space="preserve">Serienmäßig verfügt das Gerät über die bekannte, patentierte Schwenk-Stützwalze, die dem Anwender die Wahl zwischen der Ablage des </w:t>
      </w:r>
      <w:proofErr w:type="spellStart"/>
      <w:r w:rsidR="004B2ABC" w:rsidRPr="004B2ABC">
        <w:rPr>
          <w:sz w:val="18"/>
          <w:szCs w:val="18"/>
        </w:rPr>
        <w:t>Mulchgutes</w:t>
      </w:r>
      <w:proofErr w:type="spellEnd"/>
      <w:r w:rsidR="004B2ABC" w:rsidRPr="004B2ABC">
        <w:rPr>
          <w:sz w:val="18"/>
          <w:szCs w:val="18"/>
        </w:rPr>
        <w:t xml:space="preserve"> vor oder hinter der Stützwalze ermöglicht. Die robuste Stützwalzenlagerung </w:t>
      </w:r>
      <w:proofErr w:type="spellStart"/>
      <w:r w:rsidR="004B2ABC" w:rsidRPr="004B2ABC">
        <w:rPr>
          <w:sz w:val="18"/>
          <w:szCs w:val="18"/>
        </w:rPr>
        <w:t>Starinth</w:t>
      </w:r>
      <w:proofErr w:type="spellEnd"/>
      <w:r w:rsidR="004B2ABC" w:rsidRPr="004B2ABC">
        <w:rPr>
          <w:sz w:val="18"/>
          <w:szCs w:val="18"/>
        </w:rPr>
        <w:t xml:space="preserve">® sorgt für eine lange Lebensdauer der Lager. </w:t>
      </w:r>
      <w:r w:rsidR="00564555" w:rsidRPr="00564555">
        <w:rPr>
          <w:sz w:val="18"/>
          <w:szCs w:val="18"/>
        </w:rPr>
        <w:t xml:space="preserve">Die Kombination aus Flächenmodus und Auflagedruckentlastung gleicht die Nachteile eines klassischen </w:t>
      </w:r>
      <w:proofErr w:type="spellStart"/>
      <w:r w:rsidR="00564555" w:rsidRPr="00564555">
        <w:rPr>
          <w:sz w:val="18"/>
          <w:szCs w:val="18"/>
        </w:rPr>
        <w:t>Seitenmulchers</w:t>
      </w:r>
      <w:proofErr w:type="spellEnd"/>
      <w:r w:rsidR="00564555" w:rsidRPr="00564555">
        <w:rPr>
          <w:sz w:val="18"/>
          <w:szCs w:val="18"/>
        </w:rPr>
        <w:t xml:space="preserve"> beim Flächeneinsatz aus.</w:t>
      </w:r>
      <w:ins w:id="2" w:author="Lukas Beckmann - Müthing Soest" w:date="2025-10-10T13:00:00Z" w16du:dateUtc="2025-10-10T11:00:00Z">
        <w:r w:rsidR="00564555">
          <w:rPr>
            <w:sz w:val="18"/>
            <w:szCs w:val="18"/>
          </w:rPr>
          <w:t xml:space="preserve"> </w:t>
        </w:r>
      </w:ins>
    </w:p>
    <w:p w14:paraId="62D9F674" w14:textId="77777777" w:rsidR="004B2ABC" w:rsidRDefault="004B2ABC" w:rsidP="00CE5B1A">
      <w:pPr>
        <w:pStyle w:val="Default"/>
        <w:jc w:val="both"/>
        <w:rPr>
          <w:ins w:id="3" w:author="Lukas Beckmann - Müthing Soest" w:date="2025-10-10T13:00:00Z" w16du:dateUtc="2025-10-10T11:00:00Z"/>
          <w:sz w:val="18"/>
          <w:szCs w:val="18"/>
        </w:rPr>
      </w:pPr>
    </w:p>
    <w:p w14:paraId="14B931C0" w14:textId="0CE38317" w:rsidR="00A6131E" w:rsidRDefault="007F3EAA" w:rsidP="00A6131E">
      <w:pPr>
        <w:pStyle w:val="Default"/>
        <w:jc w:val="both"/>
        <w:rPr>
          <w:sz w:val="18"/>
          <w:szCs w:val="18"/>
        </w:rPr>
      </w:pPr>
      <w:r>
        <w:rPr>
          <w:sz w:val="18"/>
          <w:szCs w:val="18"/>
        </w:rPr>
        <w:t xml:space="preserve">Durch die Kombination des neuen </w:t>
      </w:r>
      <w:proofErr w:type="spellStart"/>
      <w:r>
        <w:rPr>
          <w:sz w:val="18"/>
          <w:szCs w:val="18"/>
        </w:rPr>
        <w:t>Seitenmulcher</w:t>
      </w:r>
      <w:r w:rsidR="00B708DC">
        <w:rPr>
          <w:sz w:val="18"/>
          <w:szCs w:val="18"/>
        </w:rPr>
        <w:t>s</w:t>
      </w:r>
      <w:proofErr w:type="spellEnd"/>
      <w:r w:rsidR="004B2ABC">
        <w:rPr>
          <w:sz w:val="18"/>
          <w:szCs w:val="18"/>
        </w:rPr>
        <w:t xml:space="preserve"> mit bis zu 2,80 m Arbeitsbreite</w:t>
      </w:r>
      <w:r>
        <w:rPr>
          <w:sz w:val="18"/>
          <w:szCs w:val="18"/>
        </w:rPr>
        <w:t xml:space="preserve"> </w:t>
      </w:r>
      <w:r w:rsidR="004B2ABC">
        <w:rPr>
          <w:sz w:val="18"/>
          <w:szCs w:val="18"/>
        </w:rPr>
        <w:t>und einem Mulchgerät im Frontanbau</w:t>
      </w:r>
      <w:r>
        <w:rPr>
          <w:sz w:val="18"/>
          <w:szCs w:val="18"/>
        </w:rPr>
        <w:t xml:space="preserve"> lassen sich </w:t>
      </w:r>
      <w:r w:rsidR="004B2ABC">
        <w:rPr>
          <w:sz w:val="18"/>
          <w:szCs w:val="18"/>
        </w:rPr>
        <w:t>somit</w:t>
      </w:r>
      <w:r>
        <w:rPr>
          <w:sz w:val="18"/>
          <w:szCs w:val="18"/>
        </w:rPr>
        <w:t xml:space="preserve"> Arbeitsbreiten von bis zu 5,50 m realisieren.</w:t>
      </w:r>
      <w:r w:rsidR="00146AEB" w:rsidRPr="00146AEB">
        <w:rPr>
          <w:sz w:val="18"/>
          <w:szCs w:val="18"/>
        </w:rPr>
        <w:t xml:space="preserve"> </w:t>
      </w:r>
      <w:r w:rsidR="003954D6">
        <w:rPr>
          <w:sz w:val="18"/>
          <w:szCs w:val="18"/>
        </w:rPr>
        <w:t xml:space="preserve">Durch ein </w:t>
      </w:r>
      <w:r w:rsidR="00B708DC">
        <w:rPr>
          <w:sz w:val="18"/>
          <w:szCs w:val="18"/>
        </w:rPr>
        <w:t>V</w:t>
      </w:r>
      <w:r w:rsidR="003954D6">
        <w:rPr>
          <w:sz w:val="18"/>
          <w:szCs w:val="18"/>
        </w:rPr>
        <w:t xml:space="preserve">erstellen der </w:t>
      </w:r>
      <w:r w:rsidR="00A6131E">
        <w:rPr>
          <w:sz w:val="18"/>
          <w:szCs w:val="18"/>
        </w:rPr>
        <w:t>serienmäßig</w:t>
      </w:r>
      <w:r w:rsidR="003954D6">
        <w:rPr>
          <w:sz w:val="18"/>
          <w:szCs w:val="18"/>
        </w:rPr>
        <w:t xml:space="preserve"> verbauten Vario- Schneidschiene lassen sich der Zerkleinerungsgrad und der Sogeffekt stufenlos an Kulturen wie Raps, Getreidestoppeln, Mais, Zwischenfrüchte oder Grünland anpassen. </w:t>
      </w:r>
      <w:r w:rsidR="00146AEB" w:rsidRPr="002123F2">
        <w:rPr>
          <w:sz w:val="18"/>
          <w:szCs w:val="18"/>
        </w:rPr>
        <w:t xml:space="preserve">Dies ermöglicht dem Nutzer die individuelle Anpassung des Zerfaserungsgrads des </w:t>
      </w:r>
      <w:proofErr w:type="spellStart"/>
      <w:r w:rsidR="00146AEB" w:rsidRPr="002123F2">
        <w:rPr>
          <w:sz w:val="18"/>
          <w:szCs w:val="18"/>
        </w:rPr>
        <w:t>Mulchgutes</w:t>
      </w:r>
      <w:proofErr w:type="spellEnd"/>
      <w:r w:rsidR="00146AEB" w:rsidRPr="002123F2">
        <w:rPr>
          <w:sz w:val="18"/>
          <w:szCs w:val="18"/>
        </w:rPr>
        <w:t xml:space="preserve"> nach seinen </w:t>
      </w:r>
      <w:r w:rsidR="00146AEB">
        <w:rPr>
          <w:sz w:val="18"/>
          <w:szCs w:val="18"/>
        </w:rPr>
        <w:t>Ansprüchen.</w:t>
      </w:r>
    </w:p>
    <w:p w14:paraId="7FD6C04C" w14:textId="77777777" w:rsidR="007F7A98" w:rsidRDefault="007F7A98" w:rsidP="00CE5B1A">
      <w:pPr>
        <w:pStyle w:val="Default"/>
        <w:jc w:val="both"/>
        <w:rPr>
          <w:sz w:val="18"/>
          <w:szCs w:val="18"/>
        </w:rPr>
      </w:pPr>
    </w:p>
    <w:p w14:paraId="6A7ABD5B" w14:textId="60568A0F" w:rsidR="002123F2" w:rsidRDefault="009B74BF" w:rsidP="00CE5B1A">
      <w:pPr>
        <w:pStyle w:val="Default"/>
        <w:jc w:val="both"/>
        <w:rPr>
          <w:sz w:val="18"/>
          <w:szCs w:val="18"/>
        </w:rPr>
      </w:pPr>
      <w:r>
        <w:rPr>
          <w:sz w:val="18"/>
          <w:szCs w:val="18"/>
        </w:rPr>
        <w:t>Optimal</w:t>
      </w:r>
      <w:r w:rsidR="002123F2" w:rsidRPr="002123F2">
        <w:rPr>
          <w:sz w:val="18"/>
          <w:szCs w:val="18"/>
        </w:rPr>
        <w:t xml:space="preserve"> für die Graben- und Böschungspflege: D</w:t>
      </w:r>
      <w:r w:rsidR="002123F2">
        <w:rPr>
          <w:sz w:val="18"/>
          <w:szCs w:val="18"/>
        </w:rPr>
        <w:t>ie</w:t>
      </w:r>
      <w:r w:rsidR="002123F2" w:rsidRPr="002123F2">
        <w:rPr>
          <w:sz w:val="18"/>
          <w:szCs w:val="18"/>
        </w:rPr>
        <w:t xml:space="preserve"> integrierte Plateau</w:t>
      </w:r>
      <w:r w:rsidR="002123F2">
        <w:rPr>
          <w:sz w:val="18"/>
          <w:szCs w:val="18"/>
        </w:rPr>
        <w:t>funktion</w:t>
      </w:r>
      <w:r w:rsidR="002123F2" w:rsidRPr="002123F2">
        <w:rPr>
          <w:sz w:val="18"/>
          <w:szCs w:val="18"/>
        </w:rPr>
        <w:t xml:space="preserve"> ermöglicht seitliches Arbeiten neben dem Traktor auf verschiedenen Höhenebenen (mit einer maximalen Höhendifferenz von 1,10 m). Die hydraulische Parallelogramm-Seitenverschiebung des Mulchgeräts </w:t>
      </w:r>
      <w:r w:rsidR="007F3EAA">
        <w:rPr>
          <w:sz w:val="18"/>
          <w:szCs w:val="18"/>
        </w:rPr>
        <w:t xml:space="preserve">ermöglicht </w:t>
      </w:r>
      <w:r w:rsidR="002123F2" w:rsidRPr="002123F2">
        <w:rPr>
          <w:sz w:val="18"/>
          <w:szCs w:val="18"/>
        </w:rPr>
        <w:t xml:space="preserve">bei den drei verfügbaren Arbeitsbreiten </w:t>
      </w:r>
      <w:r w:rsidR="00CC184D">
        <w:rPr>
          <w:sz w:val="18"/>
          <w:szCs w:val="18"/>
        </w:rPr>
        <w:t xml:space="preserve">einen </w:t>
      </w:r>
      <w:r w:rsidR="007F3EAA">
        <w:rPr>
          <w:sz w:val="18"/>
          <w:szCs w:val="18"/>
        </w:rPr>
        <w:t xml:space="preserve">enormen </w:t>
      </w:r>
      <w:r w:rsidR="002123F2" w:rsidRPr="002123F2">
        <w:rPr>
          <w:sz w:val="18"/>
          <w:szCs w:val="18"/>
        </w:rPr>
        <w:t xml:space="preserve">Verschiebebereich von </w:t>
      </w:r>
      <w:r w:rsidR="007F3EAA">
        <w:rPr>
          <w:sz w:val="18"/>
          <w:szCs w:val="18"/>
        </w:rPr>
        <w:t>über einem Meter</w:t>
      </w:r>
      <w:r w:rsidR="002123F2" w:rsidRPr="002123F2">
        <w:rPr>
          <w:sz w:val="18"/>
          <w:szCs w:val="18"/>
        </w:rPr>
        <w:t>.</w:t>
      </w:r>
      <w:r w:rsidR="002123F2" w:rsidRPr="002123F2">
        <w:t xml:space="preserve"> </w:t>
      </w:r>
      <w:r w:rsidR="002123F2" w:rsidRPr="002123F2">
        <w:rPr>
          <w:sz w:val="18"/>
          <w:szCs w:val="18"/>
        </w:rPr>
        <w:t xml:space="preserve">Ein weiteres </w:t>
      </w:r>
      <w:r w:rsidR="007F3EAA">
        <w:rPr>
          <w:sz w:val="18"/>
          <w:szCs w:val="18"/>
        </w:rPr>
        <w:t>neues</w:t>
      </w:r>
      <w:r w:rsidR="002123F2" w:rsidRPr="002123F2">
        <w:rPr>
          <w:sz w:val="18"/>
          <w:szCs w:val="18"/>
        </w:rPr>
        <w:t xml:space="preserve"> </w:t>
      </w:r>
      <w:r w:rsidR="007F3EAA">
        <w:rPr>
          <w:sz w:val="18"/>
          <w:szCs w:val="18"/>
        </w:rPr>
        <w:t>Feature</w:t>
      </w:r>
      <w:r w:rsidR="002123F2" w:rsidRPr="002123F2">
        <w:rPr>
          <w:sz w:val="18"/>
          <w:szCs w:val="18"/>
        </w:rPr>
        <w:t xml:space="preserve"> ist die automatische hydraulische Anfahrsicherung, die sowohl im Vorwärts- als auch im Rückwärtsbetrieb funktioniert und dem Anwender unter anspruchsvollen Arbeitsbedingungen eine hohe Betriebssicherheit bietet.</w:t>
      </w:r>
      <w:r w:rsidR="004B2ABC">
        <w:rPr>
          <w:sz w:val="18"/>
          <w:szCs w:val="18"/>
        </w:rPr>
        <w:t xml:space="preserve"> </w:t>
      </w:r>
    </w:p>
    <w:p w14:paraId="397CCBE0" w14:textId="77777777" w:rsidR="00382CEE" w:rsidRDefault="00382CEE" w:rsidP="00CE5B1A">
      <w:pPr>
        <w:pStyle w:val="Default"/>
        <w:jc w:val="both"/>
        <w:rPr>
          <w:sz w:val="18"/>
          <w:szCs w:val="18"/>
        </w:rPr>
      </w:pPr>
    </w:p>
    <w:p w14:paraId="1704E4CC" w14:textId="1B063DC2" w:rsidR="00382CEE" w:rsidRDefault="00382CEE" w:rsidP="00CE5B1A">
      <w:pPr>
        <w:pStyle w:val="Default"/>
        <w:jc w:val="both"/>
        <w:rPr>
          <w:sz w:val="18"/>
          <w:szCs w:val="18"/>
        </w:rPr>
      </w:pPr>
      <w:r>
        <w:rPr>
          <w:sz w:val="18"/>
          <w:szCs w:val="18"/>
        </w:rPr>
        <w:t xml:space="preserve">Weitere Punkte wie eine </w:t>
      </w:r>
      <w:proofErr w:type="spellStart"/>
      <w:r>
        <w:rPr>
          <w:sz w:val="18"/>
          <w:szCs w:val="18"/>
        </w:rPr>
        <w:t>Transportklappung</w:t>
      </w:r>
      <w:proofErr w:type="spellEnd"/>
      <w:r>
        <w:rPr>
          <w:sz w:val="18"/>
          <w:szCs w:val="18"/>
        </w:rPr>
        <w:t xml:space="preserve"> über den Totpunkt der Maschine, zur gleichmäßigen Gewichtsverteilung bei Straßenfahrt, eine hydro-pneumatische Riemenspannung sowie die bei Müthing Maschinen bekannte </w:t>
      </w:r>
      <w:r w:rsidRPr="00382CEE">
        <w:rPr>
          <w:sz w:val="18"/>
          <w:szCs w:val="18"/>
        </w:rPr>
        <w:t>Steinschlagschutzprüfung nach ISO/WD 17101-2</w:t>
      </w:r>
      <w:r>
        <w:rPr>
          <w:sz w:val="18"/>
          <w:szCs w:val="18"/>
        </w:rPr>
        <w:t xml:space="preserve"> unterstreichen die Einzigartigkeit dieser Maschine. </w:t>
      </w:r>
    </w:p>
    <w:p w14:paraId="3AE85246" w14:textId="77777777" w:rsidR="005B6060" w:rsidRDefault="005B6060" w:rsidP="00CE5B1A">
      <w:pPr>
        <w:pStyle w:val="Default"/>
        <w:jc w:val="both"/>
        <w:rPr>
          <w:sz w:val="18"/>
          <w:szCs w:val="18"/>
        </w:rPr>
      </w:pPr>
    </w:p>
    <w:p w14:paraId="0F672E34" w14:textId="187E0D0F" w:rsidR="00C94754" w:rsidRPr="00C94754" w:rsidRDefault="00C94754" w:rsidP="00C94754">
      <w:pPr>
        <w:pStyle w:val="Default"/>
        <w:jc w:val="both"/>
        <w:rPr>
          <w:sz w:val="18"/>
          <w:szCs w:val="18"/>
        </w:rPr>
      </w:pPr>
      <w:r>
        <w:rPr>
          <w:sz w:val="18"/>
          <w:szCs w:val="18"/>
        </w:rPr>
        <w:t xml:space="preserve">Die technische und funktionale Einmaligkeit dieses Mulchgerätes hat dafür gesorgt, </w:t>
      </w:r>
      <w:r w:rsidR="00B64D26">
        <w:rPr>
          <w:sz w:val="18"/>
          <w:szCs w:val="18"/>
        </w:rPr>
        <w:t>dass</w:t>
      </w:r>
      <w:r>
        <w:rPr>
          <w:sz w:val="18"/>
          <w:szCs w:val="18"/>
        </w:rPr>
        <w:t xml:space="preserve"> binnen weniger Monate 200 Maschinen verkauft wurden. </w:t>
      </w:r>
      <w:r w:rsidRPr="00C94754">
        <w:rPr>
          <w:sz w:val="18"/>
          <w:szCs w:val="18"/>
        </w:rPr>
        <w:t xml:space="preserve">Die 200. Jubiläumsmaschine wird anlässlich der </w:t>
      </w:r>
      <w:proofErr w:type="spellStart"/>
      <w:r w:rsidRPr="00C94754">
        <w:rPr>
          <w:sz w:val="18"/>
          <w:szCs w:val="18"/>
        </w:rPr>
        <w:t>Agritechnica</w:t>
      </w:r>
      <w:proofErr w:type="spellEnd"/>
      <w:r w:rsidRPr="00C94754">
        <w:rPr>
          <w:sz w:val="18"/>
          <w:szCs w:val="18"/>
        </w:rPr>
        <w:t xml:space="preserve"> in Hannover feierlich übergeben.</w:t>
      </w:r>
    </w:p>
    <w:p w14:paraId="7F26E8B7" w14:textId="04644D19" w:rsidR="00E56373" w:rsidRDefault="00E56373" w:rsidP="002123F2">
      <w:pPr>
        <w:pStyle w:val="Default"/>
        <w:jc w:val="both"/>
        <w:rPr>
          <w:sz w:val="18"/>
          <w:szCs w:val="18"/>
        </w:rPr>
      </w:pPr>
    </w:p>
    <w:p w14:paraId="5765EDC0" w14:textId="77777777" w:rsidR="00772DD1" w:rsidRPr="00A87CC1" w:rsidRDefault="00772DD1" w:rsidP="00CE5B1A">
      <w:pPr>
        <w:pStyle w:val="Default"/>
        <w:jc w:val="both"/>
        <w:rPr>
          <w:sz w:val="18"/>
          <w:szCs w:val="18"/>
        </w:rPr>
      </w:pPr>
    </w:p>
    <w:p w14:paraId="387A285F" w14:textId="5256D109" w:rsidR="00ED5E3A" w:rsidRPr="00A87CC1" w:rsidRDefault="00ED5E3A" w:rsidP="00ED5E3A">
      <w:pPr>
        <w:pStyle w:val="Default"/>
        <w:jc w:val="both"/>
        <w:rPr>
          <w:sz w:val="18"/>
          <w:szCs w:val="18"/>
        </w:rPr>
      </w:pPr>
      <w:r w:rsidRPr="00DA454D">
        <w:rPr>
          <w:sz w:val="18"/>
          <w:szCs w:val="18"/>
        </w:rPr>
        <w:t xml:space="preserve">Das Müthing Messeteam </w:t>
      </w:r>
      <w:r>
        <w:rPr>
          <w:sz w:val="18"/>
          <w:szCs w:val="18"/>
        </w:rPr>
        <w:t xml:space="preserve">auf der </w:t>
      </w:r>
      <w:proofErr w:type="spellStart"/>
      <w:r>
        <w:rPr>
          <w:sz w:val="18"/>
          <w:szCs w:val="18"/>
        </w:rPr>
        <w:t>Agritechnica</w:t>
      </w:r>
      <w:proofErr w:type="spellEnd"/>
      <w:r>
        <w:rPr>
          <w:sz w:val="18"/>
          <w:szCs w:val="18"/>
        </w:rPr>
        <w:t xml:space="preserve"> </w:t>
      </w:r>
      <w:r w:rsidR="007F7A98">
        <w:rPr>
          <w:sz w:val="18"/>
          <w:szCs w:val="18"/>
        </w:rPr>
        <w:t>202</w:t>
      </w:r>
      <w:r w:rsidR="00301DCC">
        <w:rPr>
          <w:sz w:val="18"/>
          <w:szCs w:val="18"/>
        </w:rPr>
        <w:t>5</w:t>
      </w:r>
      <w:r w:rsidRPr="00DA454D">
        <w:rPr>
          <w:sz w:val="18"/>
          <w:szCs w:val="18"/>
        </w:rPr>
        <w:t xml:space="preserve"> freut sich den Besuchern am Stand </w:t>
      </w:r>
      <w:r w:rsidR="00166B8B" w:rsidRPr="00DE6D95">
        <w:rPr>
          <w:sz w:val="18"/>
          <w:szCs w:val="18"/>
        </w:rPr>
        <w:t>B</w:t>
      </w:r>
      <w:r w:rsidRPr="00DE6D95">
        <w:rPr>
          <w:sz w:val="18"/>
          <w:szCs w:val="18"/>
        </w:rPr>
        <w:t>3</w:t>
      </w:r>
      <w:r w:rsidR="00DE6D95" w:rsidRPr="00DE6D95">
        <w:rPr>
          <w:sz w:val="18"/>
          <w:szCs w:val="18"/>
        </w:rPr>
        <w:t>5</w:t>
      </w:r>
      <w:r w:rsidRPr="00DE6D95">
        <w:rPr>
          <w:sz w:val="18"/>
          <w:szCs w:val="18"/>
        </w:rPr>
        <w:t xml:space="preserve"> in Halle </w:t>
      </w:r>
      <w:r w:rsidR="002123F2" w:rsidRPr="00DE6D95">
        <w:rPr>
          <w:sz w:val="18"/>
          <w:szCs w:val="18"/>
        </w:rPr>
        <w:t>11</w:t>
      </w:r>
      <w:r w:rsidRPr="00DA454D">
        <w:rPr>
          <w:sz w:val="18"/>
          <w:szCs w:val="18"/>
        </w:rPr>
        <w:t xml:space="preserve"> mit </w:t>
      </w:r>
      <w:r w:rsidR="00B64D26">
        <w:rPr>
          <w:sz w:val="18"/>
          <w:szCs w:val="18"/>
        </w:rPr>
        <w:t xml:space="preserve">weiteren Informationen rund um dieses und weitere Produkthighlights beratend zur Seite zu stehen. </w:t>
      </w:r>
    </w:p>
    <w:p w14:paraId="3A378C5A" w14:textId="77777777" w:rsidR="005875E8" w:rsidRDefault="005875E8" w:rsidP="00ED5E3A">
      <w:pPr>
        <w:pStyle w:val="Default"/>
        <w:jc w:val="both"/>
        <w:rPr>
          <w:sz w:val="18"/>
          <w:szCs w:val="18"/>
        </w:rPr>
      </w:pPr>
    </w:p>
    <w:p w14:paraId="637AC4E4" w14:textId="4D7FCD65" w:rsidR="00A87CC1" w:rsidRDefault="00A87CC1" w:rsidP="00702393">
      <w:pPr>
        <w:pStyle w:val="Default"/>
        <w:jc w:val="both"/>
        <w:rPr>
          <w:sz w:val="18"/>
          <w:szCs w:val="18"/>
        </w:rPr>
      </w:pPr>
      <w:r w:rsidRPr="00A87CC1">
        <w:rPr>
          <w:noProof/>
          <w:sz w:val="18"/>
          <w:szCs w:val="18"/>
          <w:lang w:eastAsia="de-DE"/>
        </w:rPr>
        <w:lastRenderedPageBreak/>
        <mc:AlternateContent>
          <mc:Choice Requires="wps">
            <w:drawing>
              <wp:anchor distT="0" distB="0" distL="114300" distR="114300" simplePos="0" relativeHeight="251659264" behindDoc="0" locked="0" layoutInCell="1" allowOverlap="1" wp14:anchorId="5375BE03" wp14:editId="67075FBD">
                <wp:simplePos x="0" y="0"/>
                <wp:positionH relativeFrom="margin">
                  <wp:align>right</wp:align>
                </wp:positionH>
                <wp:positionV relativeFrom="paragraph">
                  <wp:posOffset>107722</wp:posOffset>
                </wp:positionV>
                <wp:extent cx="5710687" cy="0"/>
                <wp:effectExtent l="0" t="19050" r="23495" b="19050"/>
                <wp:wrapNone/>
                <wp:docPr id="18" name="Gerader Verbinder 18"/>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342057" id="Gerader Verbinder 18"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8.45pt,8.5pt" to="848.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" strokecolor="#a5a5a5 [2092]" strokeweight="2.25pt">
                <w10:wrap anchorx="margin"/>
              </v:line>
            </w:pict>
          </mc:Fallback>
        </mc:AlternateContent>
      </w:r>
    </w:p>
    <w:p w14:paraId="4527D444" w14:textId="77777777" w:rsidR="00702393" w:rsidRPr="00A87CC1" w:rsidRDefault="00702393" w:rsidP="00702393">
      <w:pPr>
        <w:pStyle w:val="Default"/>
        <w:jc w:val="both"/>
        <w:rPr>
          <w:sz w:val="18"/>
          <w:szCs w:val="18"/>
        </w:rPr>
      </w:pPr>
    </w:p>
    <w:p w14:paraId="77E03990" w14:textId="77777777" w:rsidR="00A87CC1" w:rsidRPr="00A87CC1" w:rsidRDefault="00A87CC1" w:rsidP="00A87CC1">
      <w:pPr>
        <w:pStyle w:val="Default"/>
        <w:rPr>
          <w:b/>
          <w:sz w:val="18"/>
          <w:szCs w:val="18"/>
        </w:rPr>
      </w:pPr>
      <w:r w:rsidRPr="00A87CC1">
        <w:rPr>
          <w:b/>
          <w:sz w:val="18"/>
          <w:szCs w:val="18"/>
        </w:rPr>
        <w:t xml:space="preserve">Zeichenanzahl des Artikels </w:t>
      </w:r>
    </w:p>
    <w:p w14:paraId="489940F9" w14:textId="2B00509C" w:rsidR="00A87CC1" w:rsidRDefault="00D264D5" w:rsidP="00A87CC1">
      <w:pPr>
        <w:pStyle w:val="Default"/>
        <w:rPr>
          <w:sz w:val="18"/>
          <w:szCs w:val="18"/>
        </w:rPr>
      </w:pPr>
      <w:r>
        <w:rPr>
          <w:sz w:val="18"/>
          <w:szCs w:val="18"/>
        </w:rPr>
        <w:t>613</w:t>
      </w:r>
      <w:r w:rsidR="00E1364C" w:rsidRPr="00702393">
        <w:rPr>
          <w:sz w:val="18"/>
          <w:szCs w:val="18"/>
        </w:rPr>
        <w:t xml:space="preserve"> </w:t>
      </w:r>
      <w:r w:rsidR="00A87CC1" w:rsidRPr="00702393">
        <w:rPr>
          <w:sz w:val="18"/>
          <w:szCs w:val="18"/>
        </w:rPr>
        <w:t xml:space="preserve">Wörter, </w:t>
      </w:r>
      <w:r w:rsidR="005875E8">
        <w:rPr>
          <w:sz w:val="18"/>
          <w:szCs w:val="18"/>
        </w:rPr>
        <w:t>4</w:t>
      </w:r>
      <w:r>
        <w:rPr>
          <w:sz w:val="18"/>
          <w:szCs w:val="18"/>
        </w:rPr>
        <w:t>77</w:t>
      </w:r>
      <w:r w:rsidR="00B708DC">
        <w:rPr>
          <w:sz w:val="18"/>
          <w:szCs w:val="18"/>
        </w:rPr>
        <w:t>0</w:t>
      </w:r>
      <w:r w:rsidR="00A87CC1" w:rsidRPr="00702393">
        <w:rPr>
          <w:sz w:val="18"/>
          <w:szCs w:val="18"/>
        </w:rPr>
        <w:t xml:space="preserve"> Zeichen inklusive Leerzeichen </w:t>
      </w:r>
    </w:p>
    <w:p w14:paraId="3B41D923" w14:textId="77777777" w:rsidR="00702393" w:rsidRPr="00702393" w:rsidRDefault="00702393" w:rsidP="00A87CC1">
      <w:pPr>
        <w:pStyle w:val="Default"/>
        <w:rPr>
          <w:sz w:val="18"/>
          <w:szCs w:val="18"/>
        </w:rPr>
      </w:pPr>
    </w:p>
    <w:p w14:paraId="4D3C38C2" w14:textId="682E886B" w:rsidR="000128B2" w:rsidRDefault="00A87CC1" w:rsidP="00A87CC1">
      <w:pPr>
        <w:pStyle w:val="Default"/>
        <w:rPr>
          <w:b/>
          <w:sz w:val="18"/>
          <w:szCs w:val="18"/>
        </w:rPr>
      </w:pPr>
      <w:r w:rsidRPr="00A87CC1">
        <w:rPr>
          <w:noProof/>
          <w:sz w:val="18"/>
          <w:szCs w:val="18"/>
          <w:lang w:eastAsia="de-DE"/>
        </w:rPr>
        <mc:AlternateContent>
          <mc:Choice Requires="wps">
            <w:drawing>
              <wp:anchor distT="0" distB="0" distL="114300" distR="114300" simplePos="0" relativeHeight="251661312" behindDoc="0" locked="0" layoutInCell="1" allowOverlap="1" wp14:anchorId="20F0D005" wp14:editId="56C9F508">
                <wp:simplePos x="0" y="0"/>
                <wp:positionH relativeFrom="margin">
                  <wp:posOffset>1270</wp:posOffset>
                </wp:positionH>
                <wp:positionV relativeFrom="paragraph">
                  <wp:posOffset>79375</wp:posOffset>
                </wp:positionV>
                <wp:extent cx="5710687" cy="0"/>
                <wp:effectExtent l="0" t="19050" r="23495" b="19050"/>
                <wp:wrapNone/>
                <wp:docPr id="21" name="Gerader Verbinder 21"/>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233303" id="Gerader Verbinder 2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6.25pt" to="449.7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" strokecolor="#a5a5a5 [2092]" strokeweight="2.25pt">
                <w10:wrap anchorx="margin"/>
              </v:line>
            </w:pict>
          </mc:Fallback>
        </mc:AlternateContent>
      </w:r>
    </w:p>
    <w:p w14:paraId="0D0E275E" w14:textId="77777777" w:rsidR="00702393" w:rsidRDefault="00702393" w:rsidP="00A87CC1">
      <w:pPr>
        <w:pStyle w:val="Default"/>
        <w:rPr>
          <w:b/>
          <w:sz w:val="18"/>
          <w:szCs w:val="18"/>
        </w:rPr>
      </w:pPr>
    </w:p>
    <w:p w14:paraId="3B88F9AF" w14:textId="77777777" w:rsidR="00702393" w:rsidRDefault="00702393" w:rsidP="00A87CC1">
      <w:pPr>
        <w:pStyle w:val="Default"/>
        <w:rPr>
          <w:b/>
          <w:sz w:val="18"/>
          <w:szCs w:val="18"/>
        </w:rPr>
      </w:pPr>
    </w:p>
    <w:p w14:paraId="68537544" w14:textId="77777777" w:rsidR="00702393" w:rsidRDefault="00702393" w:rsidP="00A87CC1">
      <w:pPr>
        <w:pStyle w:val="Default"/>
        <w:rPr>
          <w:b/>
          <w:sz w:val="18"/>
          <w:szCs w:val="18"/>
        </w:rPr>
      </w:pPr>
    </w:p>
    <w:p w14:paraId="2FC195F5" w14:textId="77777777" w:rsidR="007776DB" w:rsidRDefault="007776DB" w:rsidP="00A87CC1">
      <w:pPr>
        <w:pStyle w:val="Default"/>
        <w:rPr>
          <w:b/>
          <w:sz w:val="18"/>
          <w:szCs w:val="18"/>
        </w:rPr>
      </w:pPr>
    </w:p>
    <w:p w14:paraId="6D0637B5" w14:textId="4CCB3F9A" w:rsidR="007776DB" w:rsidRDefault="007776DB" w:rsidP="00A87CC1">
      <w:pPr>
        <w:pStyle w:val="Default"/>
        <w:rPr>
          <w:b/>
          <w:sz w:val="18"/>
          <w:szCs w:val="18"/>
        </w:rPr>
      </w:pPr>
    </w:p>
    <w:p w14:paraId="69086349" w14:textId="421474CA" w:rsidR="00702393" w:rsidRDefault="00702393" w:rsidP="00A87CC1">
      <w:pPr>
        <w:pStyle w:val="Default"/>
        <w:rPr>
          <w:b/>
          <w:sz w:val="18"/>
          <w:szCs w:val="18"/>
        </w:rPr>
      </w:pPr>
    </w:p>
    <w:p w14:paraId="1A5A37E1" w14:textId="2C75C7D4" w:rsidR="00A87CC1" w:rsidRPr="00A87CC1" w:rsidRDefault="00A87CC1" w:rsidP="00A87CC1">
      <w:pPr>
        <w:pStyle w:val="Default"/>
        <w:rPr>
          <w:b/>
          <w:sz w:val="18"/>
          <w:szCs w:val="18"/>
        </w:rPr>
      </w:pPr>
      <w:r w:rsidRPr="00A87CC1">
        <w:rPr>
          <w:b/>
          <w:sz w:val="18"/>
          <w:szCs w:val="18"/>
        </w:rPr>
        <w:t xml:space="preserve">Bildunterschrift </w:t>
      </w:r>
    </w:p>
    <w:p w14:paraId="121E7E92" w14:textId="350A16C9" w:rsidR="00A87CC1" w:rsidRPr="00A87CC1" w:rsidRDefault="00A87CC1" w:rsidP="00A87CC1">
      <w:pPr>
        <w:pStyle w:val="Default"/>
        <w:rPr>
          <w:sz w:val="18"/>
          <w:szCs w:val="18"/>
        </w:rPr>
      </w:pPr>
    </w:p>
    <w:p w14:paraId="0CB840F1" w14:textId="7285C957" w:rsidR="002F5070" w:rsidRPr="00365EB6" w:rsidRDefault="00A87CC1" w:rsidP="000F2BE1">
      <w:pPr>
        <w:pStyle w:val="Default"/>
        <w:rPr>
          <w:b/>
          <w:bCs/>
          <w:sz w:val="18"/>
          <w:szCs w:val="18"/>
        </w:rPr>
      </w:pPr>
      <w:r w:rsidRPr="00365EB6">
        <w:rPr>
          <w:b/>
          <w:bCs/>
          <w:sz w:val="18"/>
          <w:szCs w:val="18"/>
        </w:rPr>
        <w:t>Zu d</w:t>
      </w:r>
      <w:r w:rsidR="00F972E1" w:rsidRPr="00365EB6">
        <w:rPr>
          <w:b/>
          <w:bCs/>
          <w:sz w:val="18"/>
          <w:szCs w:val="18"/>
        </w:rPr>
        <w:t>er Bilddatei</w:t>
      </w:r>
      <w:r w:rsidR="00365EB6" w:rsidRPr="00365EB6">
        <w:rPr>
          <w:b/>
          <w:bCs/>
          <w:sz w:val="18"/>
          <w:szCs w:val="18"/>
        </w:rPr>
        <w:t xml:space="preserve">: </w:t>
      </w:r>
      <w:r w:rsidR="00C10F81" w:rsidRPr="00365EB6">
        <w:rPr>
          <w:b/>
          <w:bCs/>
          <w:sz w:val="18"/>
          <w:szCs w:val="18"/>
        </w:rPr>
        <w:t xml:space="preserve"> </w:t>
      </w:r>
      <w:r w:rsidR="005B6060" w:rsidRPr="00365EB6">
        <w:rPr>
          <w:b/>
          <w:bCs/>
          <w:sz w:val="18"/>
          <w:szCs w:val="18"/>
        </w:rPr>
        <w:t>MS_PLUS_Vario_ret.png und</w:t>
      </w:r>
      <w:r w:rsidR="00F972E1" w:rsidRPr="00365EB6">
        <w:rPr>
          <w:b/>
          <w:bCs/>
          <w:sz w:val="18"/>
          <w:szCs w:val="18"/>
        </w:rPr>
        <w:t xml:space="preserve"> DSC_8888</w:t>
      </w:r>
    </w:p>
    <w:p w14:paraId="1AD74D87" w14:textId="684E0E7F" w:rsidR="000F2BE1" w:rsidRPr="006331E0" w:rsidRDefault="004200EB" w:rsidP="000F2BE1">
      <w:pPr>
        <w:pStyle w:val="Default"/>
        <w:rPr>
          <w:sz w:val="18"/>
          <w:szCs w:val="18"/>
        </w:rPr>
      </w:pPr>
      <w:r w:rsidRPr="00365EB6">
        <w:rPr>
          <w:b/>
          <w:bCs/>
          <w:sz w:val="18"/>
          <w:szCs w:val="18"/>
        </w:rPr>
        <w:t>Der</w:t>
      </w:r>
      <w:r w:rsidR="00BA2D77" w:rsidRPr="00365EB6">
        <w:rPr>
          <w:b/>
          <w:bCs/>
          <w:sz w:val="18"/>
          <w:szCs w:val="18"/>
        </w:rPr>
        <w:t xml:space="preserve"> MU-M/S Plus</w:t>
      </w:r>
      <w:r w:rsidRPr="00365EB6">
        <w:rPr>
          <w:b/>
          <w:bCs/>
          <w:sz w:val="18"/>
          <w:szCs w:val="18"/>
        </w:rPr>
        <w:t xml:space="preserve"> begeistert </w:t>
      </w:r>
      <w:r w:rsidR="005B6060" w:rsidRPr="00365EB6">
        <w:rPr>
          <w:b/>
          <w:bCs/>
          <w:sz w:val="18"/>
          <w:szCs w:val="18"/>
        </w:rPr>
        <w:t xml:space="preserve">durch </w:t>
      </w:r>
      <w:r w:rsidR="003E678E">
        <w:rPr>
          <w:b/>
          <w:bCs/>
          <w:sz w:val="18"/>
          <w:szCs w:val="18"/>
        </w:rPr>
        <w:t>s</w:t>
      </w:r>
      <w:r w:rsidR="005B6060" w:rsidRPr="00365EB6">
        <w:rPr>
          <w:b/>
          <w:bCs/>
          <w:sz w:val="18"/>
          <w:szCs w:val="18"/>
        </w:rPr>
        <w:t>ein</w:t>
      </w:r>
      <w:r w:rsidR="00365EB6" w:rsidRPr="00365EB6">
        <w:rPr>
          <w:b/>
          <w:bCs/>
          <w:sz w:val="18"/>
          <w:szCs w:val="18"/>
        </w:rPr>
        <w:t xml:space="preserve"> </w:t>
      </w:r>
      <w:r w:rsidR="00BA2D77" w:rsidRPr="00365EB6">
        <w:rPr>
          <w:b/>
          <w:bCs/>
          <w:sz w:val="18"/>
          <w:szCs w:val="18"/>
        </w:rPr>
        <w:t>breite</w:t>
      </w:r>
      <w:r w:rsidR="00CC1C1F" w:rsidRPr="00365EB6">
        <w:rPr>
          <w:b/>
          <w:bCs/>
          <w:sz w:val="18"/>
          <w:szCs w:val="18"/>
        </w:rPr>
        <w:t>s</w:t>
      </w:r>
      <w:r w:rsidR="00BA2D77" w:rsidRPr="00365EB6">
        <w:rPr>
          <w:b/>
          <w:bCs/>
          <w:sz w:val="18"/>
          <w:szCs w:val="18"/>
        </w:rPr>
        <w:t xml:space="preserve"> Einsatzspektrum für </w:t>
      </w:r>
      <w:r w:rsidR="00A344EF" w:rsidRPr="00365EB6">
        <w:rPr>
          <w:b/>
          <w:bCs/>
          <w:sz w:val="18"/>
          <w:szCs w:val="18"/>
        </w:rPr>
        <w:t>Freiflächen</w:t>
      </w:r>
      <w:r w:rsidR="00BA2D77" w:rsidRPr="00365EB6">
        <w:rPr>
          <w:b/>
          <w:bCs/>
          <w:sz w:val="18"/>
          <w:szCs w:val="18"/>
        </w:rPr>
        <w:t xml:space="preserve"> als auch für Graben- und Böschungspflege </w:t>
      </w:r>
      <w:r w:rsidR="0091142A" w:rsidRPr="00365EB6">
        <w:rPr>
          <w:b/>
          <w:bCs/>
          <w:sz w:val="18"/>
          <w:szCs w:val="18"/>
        </w:rPr>
        <w:t>für</w:t>
      </w:r>
      <w:r w:rsidR="00BA2D77" w:rsidRPr="00365EB6">
        <w:rPr>
          <w:b/>
          <w:bCs/>
          <w:sz w:val="18"/>
          <w:szCs w:val="18"/>
        </w:rPr>
        <w:t xml:space="preserve"> Antriebsleistungen </w:t>
      </w:r>
      <w:r w:rsidR="0091142A" w:rsidRPr="00365EB6">
        <w:rPr>
          <w:b/>
          <w:bCs/>
          <w:sz w:val="18"/>
          <w:szCs w:val="18"/>
        </w:rPr>
        <w:t>bis</w:t>
      </w:r>
      <w:r w:rsidR="00BA2D77" w:rsidRPr="00365EB6">
        <w:rPr>
          <w:b/>
          <w:bCs/>
          <w:sz w:val="18"/>
          <w:szCs w:val="18"/>
        </w:rPr>
        <w:t xml:space="preserve"> 200 PS</w:t>
      </w:r>
      <w:r w:rsidR="00BA2D77">
        <w:rPr>
          <w:sz w:val="18"/>
          <w:szCs w:val="18"/>
        </w:rPr>
        <w:t xml:space="preserve">. </w:t>
      </w:r>
    </w:p>
    <w:p w14:paraId="50C5EA84" w14:textId="1A7E23EB" w:rsidR="000F2BE1" w:rsidRDefault="00365EB6" w:rsidP="000F2BE1">
      <w:pPr>
        <w:pStyle w:val="Default"/>
        <w:rPr>
          <w:b/>
          <w:bCs/>
          <w:sz w:val="18"/>
          <w:szCs w:val="18"/>
        </w:rPr>
      </w:pPr>
      <w:r>
        <w:rPr>
          <w:noProof/>
        </w:rPr>
        <w:drawing>
          <wp:anchor distT="0" distB="0" distL="114300" distR="114300" simplePos="0" relativeHeight="251676672" behindDoc="0" locked="0" layoutInCell="1" allowOverlap="1" wp14:anchorId="10A84767" wp14:editId="7BB1A98C">
            <wp:simplePos x="0" y="0"/>
            <wp:positionH relativeFrom="margin">
              <wp:posOffset>2233930</wp:posOffset>
            </wp:positionH>
            <wp:positionV relativeFrom="paragraph">
              <wp:posOffset>234950</wp:posOffset>
            </wp:positionV>
            <wp:extent cx="3151505" cy="2102485"/>
            <wp:effectExtent l="0" t="0" r="0" b="0"/>
            <wp:wrapThrough wrapText="bothSides">
              <wp:wrapPolygon edited="0">
                <wp:start x="0" y="0"/>
                <wp:lineTo x="0" y="21333"/>
                <wp:lineTo x="21413" y="21333"/>
                <wp:lineTo x="21413" y="0"/>
                <wp:lineTo x="0" y="0"/>
              </wp:wrapPolygon>
            </wp:wrapThrough>
            <wp:docPr id="605954891" name="Grafik 2" descr="Ein Bild, das draußen, Baum, Himmel,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954891" name="Grafik 2" descr="Ein Bild, das draußen, Baum, Himmel, Fahrzeu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51505" cy="21024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8720" behindDoc="0" locked="0" layoutInCell="1" allowOverlap="1" wp14:anchorId="482DA845" wp14:editId="58B07DA3">
            <wp:simplePos x="0" y="0"/>
            <wp:positionH relativeFrom="margin">
              <wp:align>left</wp:align>
            </wp:positionH>
            <wp:positionV relativeFrom="paragraph">
              <wp:posOffset>230505</wp:posOffset>
            </wp:positionV>
            <wp:extent cx="2114550" cy="2106930"/>
            <wp:effectExtent l="0" t="0" r="0" b="7620"/>
            <wp:wrapSquare wrapText="bothSides"/>
            <wp:docPr id="9716388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21069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C14F7B" w14:textId="5488A65E" w:rsidR="001702DD" w:rsidRDefault="001702DD" w:rsidP="001702DD">
      <w:pPr>
        <w:pStyle w:val="Default"/>
        <w:tabs>
          <w:tab w:val="left" w:pos="2655"/>
          <w:tab w:val="center" w:pos="4536"/>
        </w:tabs>
        <w:rPr>
          <w:noProof/>
        </w:rPr>
      </w:pPr>
      <w:r>
        <w:rPr>
          <w:noProof/>
        </w:rPr>
        <w:tab/>
      </w:r>
    </w:p>
    <w:p w14:paraId="024A72C5" w14:textId="5B2FFC56" w:rsidR="001702DD" w:rsidRDefault="001702DD" w:rsidP="001702DD">
      <w:pPr>
        <w:pStyle w:val="Default"/>
        <w:tabs>
          <w:tab w:val="left" w:pos="2655"/>
          <w:tab w:val="center" w:pos="4536"/>
        </w:tabs>
        <w:rPr>
          <w:noProof/>
        </w:rPr>
      </w:pPr>
    </w:p>
    <w:p w14:paraId="10AC1553" w14:textId="3661E487" w:rsidR="001702DD" w:rsidRDefault="001702DD" w:rsidP="001702DD">
      <w:pPr>
        <w:pStyle w:val="Default"/>
        <w:tabs>
          <w:tab w:val="left" w:pos="2655"/>
          <w:tab w:val="center" w:pos="4536"/>
        </w:tabs>
        <w:rPr>
          <w:noProof/>
        </w:rPr>
      </w:pPr>
    </w:p>
    <w:p w14:paraId="2B4C020B" w14:textId="302DAE88" w:rsidR="001702DD" w:rsidRPr="00365EB6" w:rsidRDefault="001702DD" w:rsidP="00365EB6">
      <w:pPr>
        <w:pStyle w:val="Default"/>
        <w:tabs>
          <w:tab w:val="left" w:pos="2655"/>
          <w:tab w:val="center" w:pos="4536"/>
        </w:tabs>
        <w:rPr>
          <w:b/>
          <w:bCs/>
          <w:sz w:val="18"/>
          <w:szCs w:val="18"/>
        </w:rPr>
      </w:pPr>
      <w:r w:rsidRPr="00365EB6">
        <w:rPr>
          <w:b/>
          <w:bCs/>
          <w:sz w:val="18"/>
          <w:szCs w:val="18"/>
        </w:rPr>
        <w:t>Zu de</w:t>
      </w:r>
      <w:r w:rsidR="00F972E1" w:rsidRPr="00365EB6">
        <w:rPr>
          <w:b/>
          <w:bCs/>
          <w:sz w:val="18"/>
          <w:szCs w:val="18"/>
        </w:rPr>
        <w:t>r Bilddatei</w:t>
      </w:r>
      <w:r w:rsidR="00365EB6">
        <w:rPr>
          <w:b/>
          <w:bCs/>
          <w:sz w:val="18"/>
          <w:szCs w:val="18"/>
        </w:rPr>
        <w:t>:</w:t>
      </w:r>
      <w:r w:rsidR="00F972E1" w:rsidRPr="00365EB6">
        <w:rPr>
          <w:b/>
          <w:bCs/>
          <w:sz w:val="18"/>
          <w:szCs w:val="18"/>
        </w:rPr>
        <w:t xml:space="preserve"> DSC_8906</w:t>
      </w:r>
    </w:p>
    <w:p w14:paraId="027202A2" w14:textId="304D8B1F" w:rsidR="000F2BE1" w:rsidRPr="00365EB6" w:rsidRDefault="001702DD" w:rsidP="005911AB">
      <w:pPr>
        <w:pStyle w:val="Default"/>
        <w:jc w:val="both"/>
        <w:rPr>
          <w:b/>
          <w:bCs/>
          <w:sz w:val="18"/>
        </w:rPr>
      </w:pPr>
      <w:r w:rsidRPr="00365EB6">
        <w:rPr>
          <w:b/>
          <w:bCs/>
          <w:sz w:val="18"/>
        </w:rPr>
        <w:t>Die integrierte Plateaufunktion ermöglicht das Arbeiten seitlich neben dem Traktor auf verschiedenen Ebenen (max. 1,10m Höhendifferenz)</w:t>
      </w:r>
    </w:p>
    <w:p w14:paraId="6ADBA963" w14:textId="3863EF83" w:rsidR="000F2BE1" w:rsidRDefault="00365EB6" w:rsidP="000F2BE1">
      <w:pPr>
        <w:pStyle w:val="Default"/>
        <w:rPr>
          <w:b/>
          <w:bCs/>
          <w:sz w:val="18"/>
          <w:szCs w:val="18"/>
        </w:rPr>
      </w:pPr>
      <w:r>
        <w:rPr>
          <w:noProof/>
        </w:rPr>
        <w:drawing>
          <wp:anchor distT="0" distB="0" distL="114300" distR="114300" simplePos="0" relativeHeight="251677696" behindDoc="1" locked="0" layoutInCell="1" allowOverlap="1" wp14:anchorId="76627D1D" wp14:editId="190D2006">
            <wp:simplePos x="0" y="0"/>
            <wp:positionH relativeFrom="margin">
              <wp:align>left</wp:align>
            </wp:positionH>
            <wp:positionV relativeFrom="paragraph">
              <wp:posOffset>97790</wp:posOffset>
            </wp:positionV>
            <wp:extent cx="3198495" cy="2133600"/>
            <wp:effectExtent l="0" t="0" r="1905" b="0"/>
            <wp:wrapTight wrapText="bothSides">
              <wp:wrapPolygon edited="0">
                <wp:start x="0" y="0"/>
                <wp:lineTo x="0" y="21407"/>
                <wp:lineTo x="21484" y="21407"/>
                <wp:lineTo x="21484" y="0"/>
                <wp:lineTo x="0" y="0"/>
              </wp:wrapPolygon>
            </wp:wrapTight>
            <wp:docPr id="396974505" name="Grafik 3" descr="Ein Bild, das draußen, Himmel, Baum,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974505" name="Grafik 3" descr="Ein Bild, das draußen, Himmel, Baum, Fahrzeu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6763" cy="213905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C25243" w14:textId="64972CC9" w:rsidR="001702DD" w:rsidRDefault="001702DD" w:rsidP="000F2BE1">
      <w:pPr>
        <w:pStyle w:val="Default"/>
        <w:rPr>
          <w:b/>
          <w:bCs/>
          <w:sz w:val="18"/>
          <w:szCs w:val="18"/>
        </w:rPr>
      </w:pPr>
    </w:p>
    <w:p w14:paraId="0DE088D6" w14:textId="0A7099FF" w:rsidR="001702DD" w:rsidRDefault="001702DD" w:rsidP="000F2BE1">
      <w:pPr>
        <w:pStyle w:val="Default"/>
        <w:rPr>
          <w:b/>
          <w:bCs/>
          <w:sz w:val="18"/>
          <w:szCs w:val="18"/>
        </w:rPr>
      </w:pPr>
    </w:p>
    <w:p w14:paraId="44E165A2" w14:textId="53D7796A" w:rsidR="001702DD" w:rsidRDefault="001702DD" w:rsidP="000F2BE1">
      <w:pPr>
        <w:pStyle w:val="Default"/>
        <w:rPr>
          <w:b/>
          <w:bCs/>
          <w:sz w:val="18"/>
          <w:szCs w:val="18"/>
        </w:rPr>
      </w:pPr>
    </w:p>
    <w:p w14:paraId="07FE1F13" w14:textId="23BE526E" w:rsidR="000F2BE1" w:rsidRDefault="000F2BE1" w:rsidP="000F2BE1">
      <w:pPr>
        <w:pStyle w:val="Default"/>
        <w:rPr>
          <w:b/>
          <w:bCs/>
          <w:sz w:val="18"/>
          <w:szCs w:val="18"/>
        </w:rPr>
      </w:pPr>
    </w:p>
    <w:p w14:paraId="3AFAD9DE" w14:textId="29C60941" w:rsidR="000128B2" w:rsidRDefault="000128B2" w:rsidP="000F2BE1">
      <w:pPr>
        <w:pStyle w:val="Default"/>
        <w:rPr>
          <w:b/>
          <w:bCs/>
          <w:sz w:val="18"/>
          <w:szCs w:val="18"/>
        </w:rPr>
      </w:pPr>
    </w:p>
    <w:p w14:paraId="7020DC6F" w14:textId="77777777" w:rsidR="005911AB" w:rsidRDefault="005911AB" w:rsidP="000F2BE1">
      <w:pPr>
        <w:pStyle w:val="Default"/>
        <w:rPr>
          <w:b/>
          <w:bCs/>
          <w:sz w:val="18"/>
          <w:szCs w:val="18"/>
        </w:rPr>
      </w:pPr>
    </w:p>
    <w:p w14:paraId="21E7830C" w14:textId="77777777" w:rsidR="002F5070" w:rsidRDefault="002F5070" w:rsidP="000F2BE1">
      <w:pPr>
        <w:pStyle w:val="Default"/>
        <w:rPr>
          <w:b/>
          <w:bCs/>
          <w:sz w:val="18"/>
          <w:szCs w:val="18"/>
        </w:rPr>
      </w:pPr>
    </w:p>
    <w:p w14:paraId="388143E4" w14:textId="0A7CC2D2" w:rsidR="002F5070" w:rsidRDefault="002F5070" w:rsidP="00CB117A">
      <w:pPr>
        <w:pStyle w:val="Default"/>
        <w:jc w:val="center"/>
        <w:rPr>
          <w:b/>
          <w:bCs/>
          <w:sz w:val="18"/>
          <w:szCs w:val="18"/>
        </w:rPr>
      </w:pPr>
    </w:p>
    <w:p w14:paraId="1E06280B" w14:textId="77777777" w:rsidR="00365EB6" w:rsidRDefault="00365EB6" w:rsidP="00CB117A">
      <w:pPr>
        <w:pStyle w:val="Default"/>
        <w:jc w:val="center"/>
        <w:rPr>
          <w:b/>
          <w:bCs/>
          <w:sz w:val="18"/>
          <w:szCs w:val="18"/>
        </w:rPr>
      </w:pPr>
    </w:p>
    <w:p w14:paraId="07CEA649" w14:textId="77777777" w:rsidR="00365EB6" w:rsidRDefault="00365EB6" w:rsidP="00CB117A">
      <w:pPr>
        <w:pStyle w:val="Default"/>
        <w:jc w:val="center"/>
        <w:rPr>
          <w:b/>
          <w:bCs/>
          <w:sz w:val="18"/>
          <w:szCs w:val="18"/>
        </w:rPr>
      </w:pPr>
    </w:p>
    <w:p w14:paraId="0313FAEE" w14:textId="77777777" w:rsidR="00365EB6" w:rsidRDefault="00365EB6" w:rsidP="00CB117A">
      <w:pPr>
        <w:pStyle w:val="Default"/>
        <w:jc w:val="center"/>
        <w:rPr>
          <w:b/>
          <w:bCs/>
          <w:sz w:val="18"/>
          <w:szCs w:val="18"/>
        </w:rPr>
      </w:pPr>
    </w:p>
    <w:p w14:paraId="5A3F16F2" w14:textId="77777777" w:rsidR="00365EB6" w:rsidRDefault="00365EB6" w:rsidP="00CB117A">
      <w:pPr>
        <w:pStyle w:val="Default"/>
        <w:jc w:val="center"/>
        <w:rPr>
          <w:b/>
          <w:bCs/>
          <w:sz w:val="18"/>
          <w:szCs w:val="18"/>
        </w:rPr>
      </w:pPr>
    </w:p>
    <w:p w14:paraId="21FE0B4B" w14:textId="77777777" w:rsidR="00365EB6" w:rsidRDefault="00365EB6" w:rsidP="00CB117A">
      <w:pPr>
        <w:pStyle w:val="Default"/>
        <w:jc w:val="center"/>
        <w:rPr>
          <w:b/>
          <w:bCs/>
          <w:sz w:val="18"/>
          <w:szCs w:val="18"/>
        </w:rPr>
      </w:pPr>
    </w:p>
    <w:p w14:paraId="7504B2E2" w14:textId="77777777" w:rsidR="00365EB6" w:rsidRDefault="00365EB6" w:rsidP="00CB117A">
      <w:pPr>
        <w:pStyle w:val="Default"/>
        <w:jc w:val="center"/>
        <w:rPr>
          <w:b/>
          <w:bCs/>
          <w:sz w:val="18"/>
          <w:szCs w:val="18"/>
        </w:rPr>
      </w:pPr>
    </w:p>
    <w:p w14:paraId="155B139A" w14:textId="77777777" w:rsidR="00365EB6" w:rsidRDefault="00365EB6" w:rsidP="00CB117A">
      <w:pPr>
        <w:pStyle w:val="Default"/>
        <w:jc w:val="center"/>
        <w:rPr>
          <w:b/>
          <w:bCs/>
          <w:sz w:val="18"/>
          <w:szCs w:val="18"/>
        </w:rPr>
      </w:pPr>
    </w:p>
    <w:p w14:paraId="764BCA1A" w14:textId="77777777" w:rsidR="00365EB6" w:rsidRDefault="00365EB6" w:rsidP="00CB117A">
      <w:pPr>
        <w:pStyle w:val="Default"/>
        <w:jc w:val="center"/>
        <w:rPr>
          <w:b/>
          <w:bCs/>
          <w:sz w:val="18"/>
          <w:szCs w:val="18"/>
        </w:rPr>
      </w:pPr>
    </w:p>
    <w:p w14:paraId="7A3307C8" w14:textId="77777777" w:rsidR="00365EB6" w:rsidRDefault="00365EB6" w:rsidP="00CB117A">
      <w:pPr>
        <w:pStyle w:val="Default"/>
        <w:jc w:val="center"/>
        <w:rPr>
          <w:b/>
          <w:bCs/>
          <w:sz w:val="18"/>
          <w:szCs w:val="18"/>
        </w:rPr>
      </w:pPr>
    </w:p>
    <w:p w14:paraId="3CBCE5BA" w14:textId="77777777" w:rsidR="000F2BE1" w:rsidRDefault="00DF6C30" w:rsidP="000F2BE1">
      <w:pPr>
        <w:pStyle w:val="Default"/>
        <w:rPr>
          <w:b/>
          <w:bCs/>
          <w:sz w:val="18"/>
          <w:szCs w:val="18"/>
        </w:rPr>
      </w:pPr>
      <w:r w:rsidRPr="00A87CC1">
        <w:rPr>
          <w:noProof/>
          <w:sz w:val="18"/>
          <w:szCs w:val="18"/>
          <w:lang w:eastAsia="de-DE"/>
        </w:rPr>
        <w:lastRenderedPageBreak/>
        <mc:AlternateContent>
          <mc:Choice Requires="wps">
            <w:drawing>
              <wp:anchor distT="0" distB="0" distL="114300" distR="114300" simplePos="0" relativeHeight="251663360" behindDoc="0" locked="0" layoutInCell="1" allowOverlap="1" wp14:anchorId="7EFEAB00" wp14:editId="0AF30C8C">
                <wp:simplePos x="0" y="0"/>
                <wp:positionH relativeFrom="margin">
                  <wp:align>right</wp:align>
                </wp:positionH>
                <wp:positionV relativeFrom="paragraph">
                  <wp:posOffset>147955</wp:posOffset>
                </wp:positionV>
                <wp:extent cx="5710687" cy="0"/>
                <wp:effectExtent l="0" t="19050" r="23495" b="19050"/>
                <wp:wrapNone/>
                <wp:docPr id="22" name="Gerader Verbinder 22"/>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39DA16" id="Gerader Verbinder 22"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8.45pt,11.65pt" to="848.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" strokecolor="#a5a5a5 [2092]" strokeweight="2.25pt">
                <w10:wrap anchorx="margin"/>
              </v:line>
            </w:pict>
          </mc:Fallback>
        </mc:AlternateContent>
      </w:r>
    </w:p>
    <w:p w14:paraId="73EAE2C4" w14:textId="77777777" w:rsidR="002F5070" w:rsidRDefault="002F5070" w:rsidP="000F2BE1">
      <w:pPr>
        <w:pStyle w:val="Default"/>
        <w:rPr>
          <w:b/>
          <w:bCs/>
          <w:sz w:val="18"/>
          <w:szCs w:val="18"/>
        </w:rPr>
      </w:pPr>
    </w:p>
    <w:p w14:paraId="35C5ECE2" w14:textId="18AE5B22" w:rsidR="00A87CC1" w:rsidRPr="00A87CC1" w:rsidRDefault="00A87CC1" w:rsidP="000F2BE1">
      <w:pPr>
        <w:pStyle w:val="Default"/>
        <w:rPr>
          <w:sz w:val="18"/>
          <w:szCs w:val="18"/>
        </w:rPr>
      </w:pPr>
      <w:r w:rsidRPr="00A87CC1">
        <w:rPr>
          <w:b/>
          <w:bCs/>
          <w:sz w:val="18"/>
          <w:szCs w:val="18"/>
        </w:rPr>
        <w:t xml:space="preserve">Angabe der Bildquelle </w:t>
      </w:r>
    </w:p>
    <w:p w14:paraId="051D6B8D" w14:textId="3EAEB01F" w:rsidR="00A87CC1" w:rsidRPr="00A87CC1" w:rsidRDefault="00A87CC1" w:rsidP="00A87CC1">
      <w:pPr>
        <w:pStyle w:val="Default"/>
        <w:rPr>
          <w:sz w:val="18"/>
          <w:szCs w:val="18"/>
        </w:rPr>
      </w:pPr>
      <w:r w:rsidRPr="00A87CC1">
        <w:rPr>
          <w:sz w:val="18"/>
          <w:szCs w:val="18"/>
        </w:rPr>
        <w:t>Als Bildqu</w:t>
      </w:r>
      <w:r w:rsidR="004D2EFD">
        <w:rPr>
          <w:sz w:val="18"/>
          <w:szCs w:val="18"/>
        </w:rPr>
        <w:t>e</w:t>
      </w:r>
      <w:r w:rsidRPr="00A87CC1">
        <w:rPr>
          <w:sz w:val="18"/>
          <w:szCs w:val="18"/>
        </w:rPr>
        <w:t xml:space="preserve">lle geben Sie bitte an: „Müthing GmbH &amp; Co. KG“. Der Abdruck ist frei. </w:t>
      </w:r>
    </w:p>
    <w:p w14:paraId="54B3C4B5" w14:textId="77777777" w:rsidR="000F2BE1" w:rsidRDefault="000F2BE1" w:rsidP="00A87CC1">
      <w:pPr>
        <w:pStyle w:val="Default"/>
        <w:rPr>
          <w:b/>
          <w:bCs/>
          <w:sz w:val="18"/>
          <w:szCs w:val="18"/>
        </w:rPr>
      </w:pPr>
    </w:p>
    <w:p w14:paraId="2C03E014" w14:textId="00102068" w:rsidR="005B6060" w:rsidRDefault="000F2BE1" w:rsidP="00A87CC1">
      <w:pPr>
        <w:pStyle w:val="Default"/>
        <w:rPr>
          <w:b/>
          <w:bCs/>
          <w:sz w:val="18"/>
          <w:szCs w:val="18"/>
        </w:rPr>
      </w:pPr>
      <w:r w:rsidRPr="00A87CC1">
        <w:rPr>
          <w:noProof/>
          <w:sz w:val="18"/>
          <w:szCs w:val="18"/>
          <w:lang w:eastAsia="de-DE"/>
        </w:rPr>
        <mc:AlternateContent>
          <mc:Choice Requires="wps">
            <w:drawing>
              <wp:anchor distT="0" distB="0" distL="114300" distR="114300" simplePos="0" relativeHeight="251671552" behindDoc="0" locked="0" layoutInCell="1" allowOverlap="1" wp14:anchorId="29351FEB" wp14:editId="761631AA">
                <wp:simplePos x="0" y="0"/>
                <wp:positionH relativeFrom="margin">
                  <wp:align>left</wp:align>
                </wp:positionH>
                <wp:positionV relativeFrom="paragraph">
                  <wp:posOffset>59738</wp:posOffset>
                </wp:positionV>
                <wp:extent cx="5710555" cy="0"/>
                <wp:effectExtent l="0" t="19050" r="23495" b="19050"/>
                <wp:wrapNone/>
                <wp:docPr id="23" name="Gerader Verbinder 23"/>
                <wp:cNvGraphicFramePr/>
                <a:graphic xmlns:a="http://schemas.openxmlformats.org/drawingml/2006/main">
                  <a:graphicData uri="http://schemas.microsoft.com/office/word/2010/wordprocessingShape">
                    <wps:wsp>
                      <wps:cNvCnPr/>
                      <wps:spPr>
                        <a:xfrm>
                          <a:off x="0" y="0"/>
                          <a:ext cx="5710555"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443ADD" id="Gerader Verbinder 23" o:spid="_x0000_s1026" style="position:absolute;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7pt" to="449.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" strokecolor="#a5a5a5 [2092]" strokeweight="2.25pt">
                <w10:wrap anchorx="margin"/>
              </v:line>
            </w:pict>
          </mc:Fallback>
        </mc:AlternateContent>
      </w:r>
    </w:p>
    <w:p w14:paraId="52969375" w14:textId="77777777" w:rsidR="005B6060" w:rsidRDefault="005B6060" w:rsidP="00A87CC1">
      <w:pPr>
        <w:pStyle w:val="Default"/>
        <w:rPr>
          <w:b/>
          <w:bCs/>
          <w:sz w:val="18"/>
          <w:szCs w:val="18"/>
        </w:rPr>
      </w:pPr>
    </w:p>
    <w:p w14:paraId="4F47B420" w14:textId="2BB82600" w:rsidR="00A87CC1" w:rsidRPr="00DE6D95" w:rsidRDefault="00A87CC1" w:rsidP="00A87CC1">
      <w:pPr>
        <w:pStyle w:val="Default"/>
        <w:rPr>
          <w:sz w:val="18"/>
          <w:szCs w:val="18"/>
        </w:rPr>
      </w:pPr>
      <w:r w:rsidRPr="00DE6D95">
        <w:rPr>
          <w:b/>
          <w:bCs/>
          <w:sz w:val="18"/>
          <w:szCs w:val="18"/>
        </w:rPr>
        <w:t xml:space="preserve">Pressekontakt </w:t>
      </w:r>
    </w:p>
    <w:p w14:paraId="0CD6019A" w14:textId="65149927" w:rsidR="00A87CC1" w:rsidRPr="00DE6D95" w:rsidRDefault="006160D7" w:rsidP="00A87CC1">
      <w:pPr>
        <w:pStyle w:val="Default"/>
        <w:rPr>
          <w:b/>
          <w:bCs/>
          <w:sz w:val="18"/>
          <w:szCs w:val="18"/>
        </w:rPr>
      </w:pPr>
      <w:r w:rsidRPr="00DE6D95">
        <w:rPr>
          <w:b/>
          <w:bCs/>
          <w:sz w:val="18"/>
          <w:szCs w:val="18"/>
        </w:rPr>
        <w:t>Carina Berkhoff</w:t>
      </w:r>
    </w:p>
    <w:p w14:paraId="75CE6B0F" w14:textId="30A422CD" w:rsidR="006160D7" w:rsidRPr="008507C1" w:rsidRDefault="006160D7" w:rsidP="00A87CC1">
      <w:pPr>
        <w:pStyle w:val="Default"/>
        <w:rPr>
          <w:sz w:val="18"/>
          <w:szCs w:val="18"/>
          <w:lang w:val="en-US"/>
        </w:rPr>
      </w:pPr>
      <w:r w:rsidRPr="008507C1">
        <w:rPr>
          <w:b/>
          <w:bCs/>
          <w:sz w:val="18"/>
          <w:szCs w:val="18"/>
          <w:lang w:val="en-US"/>
        </w:rPr>
        <w:t>Marketing</w:t>
      </w:r>
    </w:p>
    <w:p w14:paraId="16C667CA" w14:textId="77777777" w:rsidR="00A87CC1" w:rsidRPr="00DE6D95" w:rsidRDefault="00A87CC1" w:rsidP="00A87CC1">
      <w:pPr>
        <w:pStyle w:val="Default"/>
        <w:rPr>
          <w:sz w:val="18"/>
          <w:szCs w:val="18"/>
          <w:lang w:val="en-US"/>
        </w:rPr>
      </w:pPr>
      <w:r w:rsidRPr="00966707">
        <w:rPr>
          <w:sz w:val="18"/>
          <w:szCs w:val="18"/>
          <w:lang w:val="en-GB"/>
        </w:rPr>
        <w:t xml:space="preserve">Müthing GmbH &amp; Co. </w:t>
      </w:r>
      <w:r w:rsidRPr="00DE6D95">
        <w:rPr>
          <w:sz w:val="18"/>
          <w:szCs w:val="18"/>
          <w:lang w:val="en-US"/>
        </w:rPr>
        <w:t xml:space="preserve">KG Soest - Am Silberg 23 - 59494 Soest / Germany </w:t>
      </w:r>
    </w:p>
    <w:p w14:paraId="02E17117" w14:textId="77777777" w:rsidR="006160D7" w:rsidRPr="008507C1" w:rsidRDefault="006160D7" w:rsidP="006160D7">
      <w:pPr>
        <w:pStyle w:val="Default"/>
        <w:rPr>
          <w:sz w:val="18"/>
          <w:szCs w:val="18"/>
          <w:lang w:val="en-US"/>
        </w:rPr>
      </w:pPr>
      <w:r w:rsidRPr="006160D7">
        <w:rPr>
          <w:sz w:val="18"/>
          <w:szCs w:val="18"/>
          <w:lang w:val="da-DK"/>
        </w:rPr>
        <w:t>Tel.:      +49 (0) 2921 37049-64</w:t>
      </w:r>
    </w:p>
    <w:p w14:paraId="1DBC262C" w14:textId="77777777" w:rsidR="006160D7" w:rsidRPr="008507C1" w:rsidRDefault="006160D7" w:rsidP="006160D7">
      <w:pPr>
        <w:pStyle w:val="Default"/>
        <w:rPr>
          <w:sz w:val="18"/>
          <w:szCs w:val="18"/>
          <w:lang w:val="en-US"/>
        </w:rPr>
      </w:pPr>
      <w:r w:rsidRPr="006160D7">
        <w:rPr>
          <w:sz w:val="18"/>
          <w:szCs w:val="18"/>
          <w:lang w:val="da-DK"/>
        </w:rPr>
        <w:t>Mobil: +49 (0) 170 6902943</w:t>
      </w:r>
    </w:p>
    <w:p w14:paraId="561133E7" w14:textId="77777777" w:rsidR="006160D7" w:rsidRPr="008507C1" w:rsidRDefault="006160D7" w:rsidP="006160D7">
      <w:pPr>
        <w:pStyle w:val="Default"/>
        <w:rPr>
          <w:sz w:val="18"/>
          <w:szCs w:val="18"/>
          <w:lang w:val="en-US"/>
        </w:rPr>
      </w:pPr>
      <w:r w:rsidRPr="006160D7">
        <w:rPr>
          <w:sz w:val="18"/>
          <w:szCs w:val="18"/>
          <w:lang w:val="da-DK"/>
        </w:rPr>
        <w:t>eMail:  carina.berkhoff@muething.com</w:t>
      </w:r>
    </w:p>
    <w:p w14:paraId="757CC03D" w14:textId="77777777" w:rsidR="00A87CC1" w:rsidRPr="00A87CC1" w:rsidRDefault="00A87CC1" w:rsidP="00A87CC1">
      <w:pPr>
        <w:pStyle w:val="Default"/>
        <w:rPr>
          <w:sz w:val="18"/>
          <w:szCs w:val="18"/>
        </w:rPr>
      </w:pPr>
      <w:r w:rsidRPr="00A87CC1">
        <w:rPr>
          <w:sz w:val="18"/>
          <w:szCs w:val="18"/>
        </w:rPr>
        <w:t xml:space="preserve">Internet: www.muething.com </w:t>
      </w:r>
    </w:p>
    <w:p w14:paraId="4DE7DF7E" w14:textId="77777777" w:rsidR="00A87CC1" w:rsidRPr="00A87CC1" w:rsidRDefault="00A87CC1" w:rsidP="00A87CC1">
      <w:pPr>
        <w:pStyle w:val="Default"/>
        <w:jc w:val="both"/>
        <w:rPr>
          <w:sz w:val="18"/>
          <w:szCs w:val="18"/>
        </w:rPr>
      </w:pPr>
      <w:r w:rsidRPr="00A87CC1">
        <w:rPr>
          <w:b/>
          <w:bCs/>
          <w:sz w:val="18"/>
          <w:szCs w:val="18"/>
        </w:rPr>
        <w:t>Über ein Belegexemplar freuen wir uns sehr.</w:t>
      </w:r>
    </w:p>
    <w:sectPr w:rsidR="00A87CC1" w:rsidRPr="00A87CC1" w:rsidSect="00A87CC1">
      <w:headerReference w:type="default" r:id="rId10"/>
      <w:headerReference w:type="first" r:id="rId11"/>
      <w:pgSz w:w="11906" w:h="16838"/>
      <w:pgMar w:top="2552"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96755" w14:textId="77777777" w:rsidR="00E1364C" w:rsidRDefault="00E1364C" w:rsidP="005B0863">
      <w:pPr>
        <w:spacing w:after="0" w:line="240" w:lineRule="auto"/>
      </w:pPr>
      <w:r>
        <w:separator/>
      </w:r>
    </w:p>
  </w:endnote>
  <w:endnote w:type="continuationSeparator" w:id="0">
    <w:p w14:paraId="4BED9D31" w14:textId="77777777" w:rsidR="00E1364C" w:rsidRDefault="00E1364C" w:rsidP="005B0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C48E8" w14:textId="77777777" w:rsidR="00E1364C" w:rsidRDefault="00E1364C" w:rsidP="005B0863">
      <w:pPr>
        <w:spacing w:after="0" w:line="240" w:lineRule="auto"/>
      </w:pPr>
      <w:r>
        <w:separator/>
      </w:r>
    </w:p>
  </w:footnote>
  <w:footnote w:type="continuationSeparator" w:id="0">
    <w:p w14:paraId="167F830E" w14:textId="77777777" w:rsidR="00E1364C" w:rsidRDefault="00E1364C" w:rsidP="005B08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80FCF" w14:textId="77777777" w:rsidR="00E1364C" w:rsidRDefault="00E1364C">
    <w:pPr>
      <w:pStyle w:val="Kopfzeile"/>
    </w:pPr>
    <w:r>
      <w:rPr>
        <w:noProof/>
        <w:lang w:eastAsia="de-DE"/>
      </w:rPr>
      <w:drawing>
        <wp:anchor distT="0" distB="0" distL="114300" distR="114300" simplePos="0" relativeHeight="251659264" behindDoc="1" locked="0" layoutInCell="1" allowOverlap="1" wp14:anchorId="5590140E" wp14:editId="135E301C">
          <wp:simplePos x="0" y="0"/>
          <wp:positionH relativeFrom="column">
            <wp:posOffset>-899160</wp:posOffset>
          </wp:positionH>
          <wp:positionV relativeFrom="paragraph">
            <wp:posOffset>-330390</wp:posOffset>
          </wp:positionV>
          <wp:extent cx="7546530" cy="10587606"/>
          <wp:effectExtent l="0" t="0" r="0" b="444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iefbogen Soest ak o. 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6530" cy="1058760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E9AAE" w14:textId="77777777" w:rsidR="00E1364C" w:rsidRDefault="00E1364C">
    <w:pPr>
      <w:pStyle w:val="Kopfzeile"/>
    </w:pPr>
    <w:r>
      <w:rPr>
        <w:noProof/>
        <w:lang w:eastAsia="de-DE"/>
      </w:rPr>
      <w:drawing>
        <wp:anchor distT="0" distB="0" distL="114300" distR="114300" simplePos="0" relativeHeight="251588608" behindDoc="1" locked="0" layoutInCell="1" allowOverlap="1" wp14:anchorId="1F685F8A" wp14:editId="022601E9">
          <wp:simplePos x="0" y="0"/>
          <wp:positionH relativeFrom="column">
            <wp:posOffset>-899795</wp:posOffset>
          </wp:positionH>
          <wp:positionV relativeFrom="paragraph">
            <wp:posOffset>-328810</wp:posOffset>
          </wp:positionV>
          <wp:extent cx="7547599" cy="1345721"/>
          <wp:effectExtent l="0" t="0" r="0" b="698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bogen Soest ak.jpg"/>
                  <pic:cNvPicPr/>
                </pic:nvPicPr>
                <pic:blipFill rotWithShape="1">
                  <a:blip r:embed="rId1" cstate="print">
                    <a:extLst>
                      <a:ext uri="{28A0092B-C50C-407E-A947-70E740481C1C}">
                        <a14:useLocalDpi xmlns:a14="http://schemas.microsoft.com/office/drawing/2010/main" val="0"/>
                      </a:ext>
                    </a:extLst>
                  </a:blip>
                  <a:srcRect r="136" b="87308"/>
                  <a:stretch/>
                </pic:blipFill>
                <pic:spPr bwMode="auto">
                  <a:xfrm>
                    <a:off x="0" y="0"/>
                    <a:ext cx="7548397" cy="134586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ukas Beckmann - Müthing Soest">
    <w15:presenceInfo w15:providerId="AD" w15:userId="S::lukas.beckmann@muething.com::e0ee3ad2-b1b8-477c-adf4-ae21be1c90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mailMerge>
    <w:mainDocumentType w:val="formLetters"/>
    <w:dataType w:val="textFile"/>
    <w:activeRecord w:val="-1"/>
  </w:mailMerge>
  <w:revisionView w:markup="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863"/>
    <w:rsid w:val="000128B2"/>
    <w:rsid w:val="00043269"/>
    <w:rsid w:val="00076571"/>
    <w:rsid w:val="000876F9"/>
    <w:rsid w:val="000B0289"/>
    <w:rsid w:val="000C1464"/>
    <w:rsid w:val="000E2744"/>
    <w:rsid w:val="000F2BE1"/>
    <w:rsid w:val="00101250"/>
    <w:rsid w:val="00102B3D"/>
    <w:rsid w:val="00116220"/>
    <w:rsid w:val="00126446"/>
    <w:rsid w:val="00146AEB"/>
    <w:rsid w:val="00161D2E"/>
    <w:rsid w:val="00166B8B"/>
    <w:rsid w:val="001702DD"/>
    <w:rsid w:val="00174BBB"/>
    <w:rsid w:val="001A635C"/>
    <w:rsid w:val="001D2D5E"/>
    <w:rsid w:val="002123F2"/>
    <w:rsid w:val="002552F6"/>
    <w:rsid w:val="002751A0"/>
    <w:rsid w:val="0027793D"/>
    <w:rsid w:val="00297E3F"/>
    <w:rsid w:val="002C3C43"/>
    <w:rsid w:val="002F5070"/>
    <w:rsid w:val="00301DCC"/>
    <w:rsid w:val="00312AA7"/>
    <w:rsid w:val="0033086A"/>
    <w:rsid w:val="003620DD"/>
    <w:rsid w:val="00365EB6"/>
    <w:rsid w:val="00372374"/>
    <w:rsid w:val="00382CEE"/>
    <w:rsid w:val="003954D6"/>
    <w:rsid w:val="003E3116"/>
    <w:rsid w:val="003E678E"/>
    <w:rsid w:val="00404431"/>
    <w:rsid w:val="00414E24"/>
    <w:rsid w:val="004200EB"/>
    <w:rsid w:val="0042156B"/>
    <w:rsid w:val="004324E1"/>
    <w:rsid w:val="00452D0C"/>
    <w:rsid w:val="00463F25"/>
    <w:rsid w:val="004742A1"/>
    <w:rsid w:val="00496E94"/>
    <w:rsid w:val="004A295B"/>
    <w:rsid w:val="004B2ABC"/>
    <w:rsid w:val="004B32D8"/>
    <w:rsid w:val="004D2EFD"/>
    <w:rsid w:val="004F2CAB"/>
    <w:rsid w:val="00531457"/>
    <w:rsid w:val="00564555"/>
    <w:rsid w:val="00564B5E"/>
    <w:rsid w:val="00570A16"/>
    <w:rsid w:val="00573220"/>
    <w:rsid w:val="00581881"/>
    <w:rsid w:val="00582013"/>
    <w:rsid w:val="005857C7"/>
    <w:rsid w:val="005875E8"/>
    <w:rsid w:val="005911AB"/>
    <w:rsid w:val="005911E9"/>
    <w:rsid w:val="00592542"/>
    <w:rsid w:val="005B0863"/>
    <w:rsid w:val="005B3A71"/>
    <w:rsid w:val="005B6060"/>
    <w:rsid w:val="005C1955"/>
    <w:rsid w:val="005C5852"/>
    <w:rsid w:val="005E0609"/>
    <w:rsid w:val="006160D7"/>
    <w:rsid w:val="00616C32"/>
    <w:rsid w:val="00626DA9"/>
    <w:rsid w:val="006331E0"/>
    <w:rsid w:val="00640512"/>
    <w:rsid w:val="00695088"/>
    <w:rsid w:val="006E43FC"/>
    <w:rsid w:val="00702393"/>
    <w:rsid w:val="0071400A"/>
    <w:rsid w:val="00720567"/>
    <w:rsid w:val="0074002C"/>
    <w:rsid w:val="007729C0"/>
    <w:rsid w:val="00772DD1"/>
    <w:rsid w:val="00775D83"/>
    <w:rsid w:val="007776DB"/>
    <w:rsid w:val="007A0C53"/>
    <w:rsid w:val="007F3EAA"/>
    <w:rsid w:val="007F645A"/>
    <w:rsid w:val="007F752C"/>
    <w:rsid w:val="007F7A98"/>
    <w:rsid w:val="00841680"/>
    <w:rsid w:val="008507C1"/>
    <w:rsid w:val="00861574"/>
    <w:rsid w:val="00880BA5"/>
    <w:rsid w:val="008B7236"/>
    <w:rsid w:val="0090086D"/>
    <w:rsid w:val="00901A2E"/>
    <w:rsid w:val="0091142A"/>
    <w:rsid w:val="0093316A"/>
    <w:rsid w:val="00942339"/>
    <w:rsid w:val="009628AF"/>
    <w:rsid w:val="009640CA"/>
    <w:rsid w:val="00966707"/>
    <w:rsid w:val="0098161A"/>
    <w:rsid w:val="00984738"/>
    <w:rsid w:val="00997875"/>
    <w:rsid w:val="009B32FB"/>
    <w:rsid w:val="009B4507"/>
    <w:rsid w:val="009B74BF"/>
    <w:rsid w:val="009F6850"/>
    <w:rsid w:val="009F7ECA"/>
    <w:rsid w:val="00A272EF"/>
    <w:rsid w:val="00A344EF"/>
    <w:rsid w:val="00A43B5A"/>
    <w:rsid w:val="00A4438E"/>
    <w:rsid w:val="00A60575"/>
    <w:rsid w:val="00A6131E"/>
    <w:rsid w:val="00A6542D"/>
    <w:rsid w:val="00A87CC1"/>
    <w:rsid w:val="00AB7F1B"/>
    <w:rsid w:val="00AD13F4"/>
    <w:rsid w:val="00B10C7F"/>
    <w:rsid w:val="00B11D02"/>
    <w:rsid w:val="00B122B2"/>
    <w:rsid w:val="00B64D26"/>
    <w:rsid w:val="00B708DC"/>
    <w:rsid w:val="00BA2D77"/>
    <w:rsid w:val="00BE071E"/>
    <w:rsid w:val="00BF4C9B"/>
    <w:rsid w:val="00BF5341"/>
    <w:rsid w:val="00C00F07"/>
    <w:rsid w:val="00C0254C"/>
    <w:rsid w:val="00C10F81"/>
    <w:rsid w:val="00C16190"/>
    <w:rsid w:val="00C30FF4"/>
    <w:rsid w:val="00C4272A"/>
    <w:rsid w:val="00C66621"/>
    <w:rsid w:val="00C70C70"/>
    <w:rsid w:val="00C73D64"/>
    <w:rsid w:val="00C81C4F"/>
    <w:rsid w:val="00C94754"/>
    <w:rsid w:val="00CA7CDD"/>
    <w:rsid w:val="00CB117A"/>
    <w:rsid w:val="00CC184D"/>
    <w:rsid w:val="00CC1C1F"/>
    <w:rsid w:val="00CE5B1A"/>
    <w:rsid w:val="00D1131C"/>
    <w:rsid w:val="00D17413"/>
    <w:rsid w:val="00D237D6"/>
    <w:rsid w:val="00D264D5"/>
    <w:rsid w:val="00D67CFF"/>
    <w:rsid w:val="00D77FE4"/>
    <w:rsid w:val="00DA3187"/>
    <w:rsid w:val="00DA3FC7"/>
    <w:rsid w:val="00DB622A"/>
    <w:rsid w:val="00DD7D57"/>
    <w:rsid w:val="00DE6D95"/>
    <w:rsid w:val="00DF6C30"/>
    <w:rsid w:val="00E11E85"/>
    <w:rsid w:val="00E1364C"/>
    <w:rsid w:val="00E2436D"/>
    <w:rsid w:val="00E56373"/>
    <w:rsid w:val="00E65D64"/>
    <w:rsid w:val="00EA11BC"/>
    <w:rsid w:val="00ED5E3A"/>
    <w:rsid w:val="00ED7975"/>
    <w:rsid w:val="00F110CE"/>
    <w:rsid w:val="00F164F6"/>
    <w:rsid w:val="00F27124"/>
    <w:rsid w:val="00F36D34"/>
    <w:rsid w:val="00F561B3"/>
    <w:rsid w:val="00F91695"/>
    <w:rsid w:val="00F972E1"/>
    <w:rsid w:val="00FD5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94BF29D"/>
  <w15:docId w15:val="{97D78E04-7018-4D85-B59F-EFF006832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720567"/>
    <w:pPr>
      <w:keepNext/>
      <w:spacing w:after="0" w:line="240" w:lineRule="auto"/>
      <w:outlineLvl w:val="0"/>
    </w:pPr>
    <w:rPr>
      <w:rFonts w:ascii="Arial" w:eastAsia="Times New Roman" w:hAnsi="Arial" w:cs="Times New Roman"/>
      <w:b/>
      <w:sz w:val="2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B086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0863"/>
    <w:rPr>
      <w:rFonts w:ascii="Tahoma" w:hAnsi="Tahoma" w:cs="Tahoma"/>
      <w:sz w:val="16"/>
      <w:szCs w:val="16"/>
    </w:rPr>
  </w:style>
  <w:style w:type="paragraph" w:styleId="Kopfzeile">
    <w:name w:val="header"/>
    <w:basedOn w:val="Standard"/>
    <w:link w:val="KopfzeileZchn"/>
    <w:unhideWhenUsed/>
    <w:rsid w:val="005B08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0863"/>
  </w:style>
  <w:style w:type="paragraph" w:styleId="Fuzeile">
    <w:name w:val="footer"/>
    <w:basedOn w:val="Standard"/>
    <w:link w:val="FuzeileZchn"/>
    <w:uiPriority w:val="99"/>
    <w:unhideWhenUsed/>
    <w:rsid w:val="005B08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0863"/>
  </w:style>
  <w:style w:type="character" w:customStyle="1" w:styleId="berschrift1Zchn">
    <w:name w:val="Überschrift 1 Zchn"/>
    <w:basedOn w:val="Absatz-Standardschriftart"/>
    <w:link w:val="berschrift1"/>
    <w:rsid w:val="00720567"/>
    <w:rPr>
      <w:rFonts w:ascii="Arial" w:eastAsia="Times New Roman" w:hAnsi="Arial" w:cs="Times New Roman"/>
      <w:b/>
      <w:sz w:val="28"/>
      <w:szCs w:val="20"/>
      <w:lang w:eastAsia="de-DE"/>
    </w:rPr>
  </w:style>
  <w:style w:type="paragraph" w:customStyle="1" w:styleId="IhreZeichenEingabe">
    <w:name w:val="Ihre Zeichen Eingabe"/>
    <w:basedOn w:val="Textkrper"/>
    <w:next w:val="Textkrper"/>
    <w:rsid w:val="00BE071E"/>
    <w:pPr>
      <w:tabs>
        <w:tab w:val="left" w:pos="2835"/>
        <w:tab w:val="left" w:pos="5670"/>
      </w:tabs>
      <w:spacing w:after="240" w:line="240" w:lineRule="auto"/>
    </w:pPr>
    <w:rPr>
      <w:rFonts w:ascii="Arial" w:eastAsia="Times New Roman" w:hAnsi="Arial" w:cs="Times New Roman"/>
      <w:szCs w:val="20"/>
      <w:lang w:eastAsia="de-DE"/>
    </w:rPr>
  </w:style>
  <w:style w:type="paragraph" w:customStyle="1" w:styleId="IhreZeichenUnsereZeichen">
    <w:name w:val="Ihre Zeichen/Unsere Zeichen"/>
    <w:basedOn w:val="Textkrper"/>
    <w:next w:val="IhreZeichenEingabe"/>
    <w:rsid w:val="00BE071E"/>
    <w:pPr>
      <w:tabs>
        <w:tab w:val="left" w:pos="2835"/>
        <w:tab w:val="left" w:pos="5670"/>
      </w:tabs>
      <w:spacing w:after="0" w:line="240" w:lineRule="auto"/>
    </w:pPr>
    <w:rPr>
      <w:rFonts w:ascii="Arial" w:eastAsia="Times New Roman" w:hAnsi="Arial" w:cs="Times New Roman"/>
      <w:sz w:val="12"/>
      <w:szCs w:val="20"/>
      <w:lang w:eastAsia="de-DE"/>
    </w:rPr>
  </w:style>
  <w:style w:type="paragraph" w:styleId="Textkrper">
    <w:name w:val="Body Text"/>
    <w:basedOn w:val="Standard"/>
    <w:link w:val="TextkrperZchn"/>
    <w:uiPriority w:val="99"/>
    <w:semiHidden/>
    <w:unhideWhenUsed/>
    <w:rsid w:val="00BE071E"/>
    <w:pPr>
      <w:spacing w:after="120"/>
    </w:pPr>
  </w:style>
  <w:style w:type="character" w:customStyle="1" w:styleId="TextkrperZchn">
    <w:name w:val="Textkörper Zchn"/>
    <w:basedOn w:val="Absatz-Standardschriftart"/>
    <w:link w:val="Textkrper"/>
    <w:uiPriority w:val="99"/>
    <w:semiHidden/>
    <w:rsid w:val="00BE071E"/>
  </w:style>
  <w:style w:type="paragraph" w:customStyle="1" w:styleId="Default">
    <w:name w:val="Default"/>
    <w:rsid w:val="00CE5B1A"/>
    <w:pPr>
      <w:autoSpaceDE w:val="0"/>
      <w:autoSpaceDN w:val="0"/>
      <w:adjustRightInd w:val="0"/>
      <w:spacing w:after="0" w:line="240" w:lineRule="auto"/>
    </w:pPr>
    <w:rPr>
      <w:rFonts w:ascii="Calibri" w:hAnsi="Calibri" w:cs="Calibri"/>
      <w:color w:val="000000"/>
      <w:sz w:val="24"/>
      <w:szCs w:val="24"/>
    </w:rPr>
  </w:style>
  <w:style w:type="table" w:styleId="Tabellenraster">
    <w:name w:val="Table Grid"/>
    <w:basedOn w:val="NormaleTabelle"/>
    <w:uiPriority w:val="59"/>
    <w:rsid w:val="00AB7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025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37191">
      <w:bodyDiv w:val="1"/>
      <w:marLeft w:val="0"/>
      <w:marRight w:val="0"/>
      <w:marTop w:val="0"/>
      <w:marBottom w:val="0"/>
      <w:divBdr>
        <w:top w:val="none" w:sz="0" w:space="0" w:color="auto"/>
        <w:left w:val="none" w:sz="0" w:space="0" w:color="auto"/>
        <w:bottom w:val="none" w:sz="0" w:space="0" w:color="auto"/>
        <w:right w:val="none" w:sz="0" w:space="0" w:color="auto"/>
      </w:divBdr>
    </w:div>
    <w:div w:id="406193934">
      <w:bodyDiv w:val="1"/>
      <w:marLeft w:val="0"/>
      <w:marRight w:val="0"/>
      <w:marTop w:val="0"/>
      <w:marBottom w:val="0"/>
      <w:divBdr>
        <w:top w:val="none" w:sz="0" w:space="0" w:color="auto"/>
        <w:left w:val="none" w:sz="0" w:space="0" w:color="auto"/>
        <w:bottom w:val="none" w:sz="0" w:space="0" w:color="auto"/>
        <w:right w:val="none" w:sz="0" w:space="0" w:color="auto"/>
      </w:divBdr>
    </w:div>
    <w:div w:id="897712874">
      <w:bodyDiv w:val="1"/>
      <w:marLeft w:val="0"/>
      <w:marRight w:val="0"/>
      <w:marTop w:val="0"/>
      <w:marBottom w:val="0"/>
      <w:divBdr>
        <w:top w:val="none" w:sz="0" w:space="0" w:color="auto"/>
        <w:left w:val="none" w:sz="0" w:space="0" w:color="auto"/>
        <w:bottom w:val="none" w:sz="0" w:space="0" w:color="auto"/>
        <w:right w:val="none" w:sz="0" w:space="0" w:color="auto"/>
      </w:divBdr>
    </w:div>
    <w:div w:id="1072702699">
      <w:bodyDiv w:val="1"/>
      <w:marLeft w:val="0"/>
      <w:marRight w:val="0"/>
      <w:marTop w:val="0"/>
      <w:marBottom w:val="0"/>
      <w:divBdr>
        <w:top w:val="none" w:sz="0" w:space="0" w:color="auto"/>
        <w:left w:val="none" w:sz="0" w:space="0" w:color="auto"/>
        <w:bottom w:val="none" w:sz="0" w:space="0" w:color="auto"/>
        <w:right w:val="none" w:sz="0" w:space="0" w:color="auto"/>
      </w:divBdr>
    </w:div>
    <w:div w:id="1102729597">
      <w:bodyDiv w:val="1"/>
      <w:marLeft w:val="0"/>
      <w:marRight w:val="0"/>
      <w:marTop w:val="0"/>
      <w:marBottom w:val="0"/>
      <w:divBdr>
        <w:top w:val="none" w:sz="0" w:space="0" w:color="auto"/>
        <w:left w:val="none" w:sz="0" w:space="0" w:color="auto"/>
        <w:bottom w:val="none" w:sz="0" w:space="0" w:color="auto"/>
        <w:right w:val="none" w:sz="0" w:space="0" w:color="auto"/>
      </w:divBdr>
    </w:div>
    <w:div w:id="1184517060">
      <w:bodyDiv w:val="1"/>
      <w:marLeft w:val="0"/>
      <w:marRight w:val="0"/>
      <w:marTop w:val="0"/>
      <w:marBottom w:val="0"/>
      <w:divBdr>
        <w:top w:val="none" w:sz="0" w:space="0" w:color="auto"/>
        <w:left w:val="none" w:sz="0" w:space="0" w:color="auto"/>
        <w:bottom w:val="none" w:sz="0" w:space="0" w:color="auto"/>
        <w:right w:val="none" w:sz="0" w:space="0" w:color="auto"/>
      </w:divBdr>
    </w:div>
    <w:div w:id="1421097408">
      <w:bodyDiv w:val="1"/>
      <w:marLeft w:val="0"/>
      <w:marRight w:val="0"/>
      <w:marTop w:val="0"/>
      <w:marBottom w:val="0"/>
      <w:divBdr>
        <w:top w:val="none" w:sz="0" w:space="0" w:color="auto"/>
        <w:left w:val="none" w:sz="0" w:space="0" w:color="auto"/>
        <w:bottom w:val="none" w:sz="0" w:space="0" w:color="auto"/>
        <w:right w:val="none" w:sz="0" w:space="0" w:color="auto"/>
      </w:divBdr>
    </w:div>
    <w:div w:id="157315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F42C2-2049-4C38-BAFC-B648959CC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624</Words>
  <Characters>4231</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Kämper</dc:creator>
  <cp:lastModifiedBy>Lucas Osthues - Müthing Soest</cp:lastModifiedBy>
  <cp:revision>9</cp:revision>
  <cp:lastPrinted>2025-10-21T09:13:00Z</cp:lastPrinted>
  <dcterms:created xsi:type="dcterms:W3CDTF">2025-10-13T10:34:00Z</dcterms:created>
  <dcterms:modified xsi:type="dcterms:W3CDTF">2025-10-21T09:13:00Z</dcterms:modified>
</cp:coreProperties>
</file>